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1ABC3286" w14:textId="6ADD79F4" w:rsidR="00D071E5" w:rsidRPr="00D071E5" w:rsidRDefault="00D071E5" w:rsidP="00BB3A42">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E32DD7" w:rsidRPr="00E32DD7">
        <w:rPr>
          <w:rFonts w:ascii="GHEA Grapalat" w:hAnsi="GHEA Grapalat"/>
          <w:i w:val="0"/>
          <w:sz w:val="24"/>
          <w:szCs w:val="24"/>
        </w:rPr>
        <w:t>0</w:t>
      </w:r>
      <w:r w:rsidR="00BB3A42" w:rsidRPr="00BB3A42">
        <w:rPr>
          <w:rFonts w:ascii="GHEA Grapalat" w:hAnsi="GHEA Grapalat"/>
          <w:i w:val="0"/>
          <w:sz w:val="24"/>
          <w:szCs w:val="24"/>
        </w:rPr>
        <w:t>8</w:t>
      </w:r>
      <w:r w:rsidRPr="00D071E5">
        <w:rPr>
          <w:rFonts w:ascii="GHEA Grapalat" w:hAnsi="GHEA Grapalat"/>
          <w:i w:val="0"/>
          <w:sz w:val="24"/>
          <w:szCs w:val="24"/>
        </w:rPr>
        <w:t>" "</w:t>
      </w:r>
      <w:r w:rsidR="00BB3A42" w:rsidRPr="00BB3A42">
        <w:rPr>
          <w:rFonts w:ascii="GHEA Grapalat" w:hAnsi="GHEA Grapalat"/>
          <w:i w:val="0"/>
          <w:sz w:val="24"/>
          <w:szCs w:val="24"/>
        </w:rPr>
        <w:t>12</w:t>
      </w:r>
      <w:r w:rsidRPr="00D071E5">
        <w:rPr>
          <w:rFonts w:ascii="GHEA Grapalat" w:hAnsi="GHEA Grapalat"/>
          <w:i w:val="0"/>
          <w:sz w:val="24"/>
          <w:szCs w:val="24"/>
        </w:rPr>
        <w:t>" 202</w:t>
      </w:r>
      <w:r w:rsidR="00E32DD7" w:rsidRPr="00AC3F76">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100B1DB3" w14:textId="3ED2AFBD" w:rsidR="00D071E5" w:rsidRDefault="00D071E5" w:rsidP="006A5ACE">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BB3A42">
        <w:rPr>
          <w:rFonts w:ascii="GHEA Grapalat" w:hAnsi="GHEA Grapalat"/>
          <w:i w:val="0"/>
          <w:sz w:val="24"/>
          <w:szCs w:val="24"/>
        </w:rPr>
        <w:t>ԿՄՀ9ՀԴ-ԳՀԱՊՁԲ-2026/01</w:t>
      </w:r>
    </w:p>
    <w:p w14:paraId="33ACCCB0" w14:textId="77777777" w:rsidR="00BB3A42" w:rsidRDefault="00BB3A42" w:rsidP="006A5ACE">
      <w:pPr>
        <w:pStyle w:val="a3"/>
        <w:ind w:firstLine="0"/>
        <w:jc w:val="center"/>
        <w:rPr>
          <w:rFonts w:ascii="GHEA Grapalat" w:hAnsi="GHEA Grapalat"/>
          <w:i w:val="0"/>
          <w:sz w:val="24"/>
          <w:szCs w:val="24"/>
        </w:rPr>
      </w:pPr>
    </w:p>
    <w:p w14:paraId="1DBB25DA" w14:textId="3F922DFA" w:rsidR="00BB3A42" w:rsidRDefault="00BB3A42" w:rsidP="00BB3A42">
      <w:pPr>
        <w:pStyle w:val="a3"/>
        <w:ind w:firstLine="0"/>
        <w:jc w:val="center"/>
        <w:rPr>
          <w:rFonts w:asciiTheme="minorHAnsi" w:hAnsiTheme="minorHAnsi"/>
          <w:color w:val="FF0000"/>
        </w:rPr>
      </w:pPr>
      <w:r w:rsidRPr="00921D24">
        <w:rPr>
          <w:color w:val="FF0000"/>
        </w:rPr>
        <w:t>Процедура организуется на основании части 6 статьи 15 Закона Республики Армения «О закупках»</w:t>
      </w:r>
    </w:p>
    <w:p w14:paraId="65FAA5C3" w14:textId="77777777" w:rsidR="00D62D55" w:rsidRPr="00800EDC" w:rsidRDefault="00D62D55" w:rsidP="00BB3A42">
      <w:pPr>
        <w:pStyle w:val="a3"/>
        <w:ind w:firstLine="0"/>
        <w:jc w:val="center"/>
        <w:rPr>
          <w:rFonts w:asciiTheme="minorHAnsi" w:hAnsiTheme="minorHAnsi"/>
          <w:i w:val="0"/>
          <w:sz w:val="24"/>
          <w:szCs w:val="24"/>
        </w:rPr>
      </w:pPr>
    </w:p>
    <w:p w14:paraId="45DEC0E8" w14:textId="43256FA3"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9848F1" w:rsidRPr="009848F1">
        <w:rPr>
          <w:rFonts w:ascii="GHEA Grapalat" w:hAnsi="GHEA Grapalat"/>
          <w:i w:val="0"/>
          <w:sz w:val="24"/>
          <w:szCs w:val="24"/>
        </w:rPr>
        <w:t>“</w:t>
      </w:r>
      <w:r w:rsidR="009848F1">
        <w:rPr>
          <w:rFonts w:ascii="GHEA Grapalat" w:hAnsi="GHEA Grapalat"/>
          <w:i w:val="0"/>
          <w:sz w:val="24"/>
          <w:szCs w:val="24"/>
        </w:rPr>
        <w:t>Разданская Основная Школа Номер 9 Им. А. Исаакяна</w:t>
      </w:r>
      <w:r w:rsidR="009848F1" w:rsidRPr="009848F1">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9848F1" w:rsidRPr="009848F1">
        <w:rPr>
          <w:rFonts w:ascii="GHEA Grapalat" w:hAnsi="GHEA Grapalat"/>
          <w:i w:val="0"/>
          <w:sz w:val="24"/>
          <w:szCs w:val="24"/>
        </w:rPr>
        <w:t>район Микрошрджан 9, г. Раздан</w:t>
      </w:r>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1D1A7590" w14:textId="360D9F0F" w:rsidR="00D071E5" w:rsidRPr="00D071E5" w:rsidRDefault="00D071E5" w:rsidP="00E75F7C">
      <w:pPr>
        <w:pStyle w:val="a3"/>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E75F7C" w:rsidRPr="00E75F7C">
        <w:rPr>
          <w:rFonts w:ascii="GHEA Grapalat" w:hAnsi="GHEA Grapalat"/>
          <w:i w:val="0"/>
          <w:sz w:val="24"/>
          <w:szCs w:val="24"/>
        </w:rPr>
        <w:t xml:space="preserve">продукт </w:t>
      </w:r>
      <w:r w:rsidRPr="00D071E5">
        <w:rPr>
          <w:rFonts w:ascii="GHEA Grapalat" w:hAnsi="GHEA Grapalat"/>
          <w:i w:val="0"/>
          <w:sz w:val="24"/>
          <w:szCs w:val="24"/>
        </w:rPr>
        <w:t>(далее — договор).</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28A3E96B"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2E3508" w:rsidRPr="002E3508">
        <w:rPr>
          <w:rFonts w:ascii="GHEA Grapalat" w:hAnsi="GHEA Grapalat"/>
          <w:i w:val="0"/>
          <w:sz w:val="24"/>
          <w:szCs w:val="24"/>
        </w:rPr>
        <w:t>1</w:t>
      </w:r>
      <w:r w:rsidR="00BB3A42" w:rsidRPr="00BB3A42">
        <w:rPr>
          <w:rFonts w:ascii="GHEA Grapalat" w:hAnsi="GHEA Grapalat"/>
          <w:i w:val="0"/>
          <w:sz w:val="24"/>
          <w:szCs w:val="24"/>
        </w:rPr>
        <w:t>2</w:t>
      </w:r>
      <w:r w:rsidRPr="00D071E5">
        <w:rPr>
          <w:rFonts w:ascii="GHEA Grapalat" w:hAnsi="GHEA Grapalat"/>
          <w:i w:val="0"/>
          <w:sz w:val="24"/>
          <w:szCs w:val="24"/>
        </w:rPr>
        <w:t>:</w:t>
      </w:r>
      <w:r w:rsidR="00BB3A42" w:rsidRPr="00BB3A42">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14:paraId="1BAF891E" w14:textId="4B906847"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9848F1" w:rsidRPr="009848F1">
        <w:rPr>
          <w:rFonts w:ascii="GHEA Grapalat" w:hAnsi="GHEA Grapalat"/>
          <w:i w:val="0"/>
          <w:sz w:val="24"/>
          <w:szCs w:val="24"/>
        </w:rPr>
        <w:t>район Микрошрджан 9, г. Раздан</w:t>
      </w:r>
      <w:r w:rsidR="004001BB" w:rsidRPr="004001BB">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2E3508" w:rsidRPr="002E3508">
        <w:rPr>
          <w:rFonts w:ascii="GHEA Grapalat" w:hAnsi="GHEA Grapalat"/>
          <w:i w:val="0"/>
          <w:sz w:val="24"/>
          <w:szCs w:val="24"/>
        </w:rPr>
        <w:t>1</w:t>
      </w:r>
      <w:r w:rsidR="00BB3A42" w:rsidRPr="00BB3A42">
        <w:rPr>
          <w:rFonts w:ascii="GHEA Grapalat" w:hAnsi="GHEA Grapalat"/>
          <w:i w:val="0"/>
          <w:sz w:val="24"/>
          <w:szCs w:val="24"/>
        </w:rPr>
        <w:t>2</w:t>
      </w:r>
      <w:r w:rsidRPr="00D071E5">
        <w:rPr>
          <w:rFonts w:ascii="GHEA Grapalat" w:hAnsi="GHEA Grapalat"/>
          <w:i w:val="0"/>
          <w:sz w:val="24"/>
          <w:szCs w:val="24"/>
        </w:rPr>
        <w:t>:</w:t>
      </w:r>
      <w:r w:rsidR="00BB3A42" w:rsidRPr="00BB3A42">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18A54D16"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9848F1" w:rsidRPr="009848F1">
        <w:rPr>
          <w:rFonts w:ascii="GHEA Grapalat" w:hAnsi="GHEA Grapalat"/>
          <w:i w:val="0"/>
          <w:sz w:val="24"/>
          <w:szCs w:val="24"/>
        </w:rPr>
        <w:t>район Микрошрджан 9, г. Раздан</w:t>
      </w:r>
      <w:r w:rsidR="004001BB" w:rsidRPr="004001BB">
        <w:rPr>
          <w:rFonts w:ascii="GHEA Grapalat" w:hAnsi="GHEA Grapalat"/>
          <w:i w:val="0"/>
          <w:sz w:val="24"/>
          <w:szCs w:val="24"/>
        </w:rPr>
        <w:t>,</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w:t>
      </w:r>
      <w:r w:rsidR="008773B1" w:rsidRPr="008820EB">
        <w:rPr>
          <w:rFonts w:ascii="GHEA Grapalat" w:hAnsi="GHEA Grapalat"/>
          <w:i w:val="0"/>
          <w:sz w:val="24"/>
          <w:szCs w:val="24"/>
        </w:rPr>
        <w:t>1</w:t>
      </w:r>
      <w:r w:rsidR="00BB3A42" w:rsidRPr="00BB3A42">
        <w:rPr>
          <w:rFonts w:ascii="GHEA Grapalat" w:hAnsi="GHEA Grapalat"/>
          <w:i w:val="0"/>
          <w:sz w:val="24"/>
          <w:szCs w:val="24"/>
        </w:rPr>
        <w:t>2</w:t>
      </w:r>
      <w:r w:rsidRPr="00D071E5">
        <w:rPr>
          <w:rFonts w:ascii="GHEA Grapalat" w:hAnsi="GHEA Grapalat"/>
          <w:i w:val="0"/>
          <w:sz w:val="24"/>
          <w:szCs w:val="24"/>
        </w:rPr>
        <w:t>:</w:t>
      </w:r>
      <w:r w:rsidR="00BB3A42" w:rsidRPr="00BB3A42">
        <w:rPr>
          <w:rFonts w:ascii="GHEA Grapalat" w:hAnsi="GHEA Grapalat"/>
          <w:i w:val="0"/>
          <w:sz w:val="24"/>
          <w:szCs w:val="24"/>
        </w:rPr>
        <w:t>0</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CD2FE4" w:rsidRPr="00CD2FE4">
        <w:rPr>
          <w:rFonts w:ascii="GHEA Grapalat" w:hAnsi="GHEA Grapalat"/>
          <w:i w:val="0"/>
          <w:sz w:val="24"/>
          <w:szCs w:val="24"/>
        </w:rPr>
        <w:t>1</w:t>
      </w:r>
      <w:r w:rsidR="00800EDC">
        <w:rPr>
          <w:rFonts w:ascii="GHEA Grapalat" w:hAnsi="GHEA Grapalat"/>
          <w:i w:val="0"/>
          <w:sz w:val="24"/>
          <w:szCs w:val="24"/>
          <w:lang w:val="en-US"/>
        </w:rPr>
        <w:t>7</w:t>
      </w:r>
      <w:r w:rsidRPr="00D071E5">
        <w:rPr>
          <w:rFonts w:ascii="GHEA Grapalat" w:hAnsi="GHEA Grapalat"/>
          <w:i w:val="0"/>
          <w:sz w:val="24"/>
          <w:szCs w:val="24"/>
        </w:rPr>
        <w:t>" "</w:t>
      </w:r>
      <w:r w:rsidR="00BB3A42" w:rsidRPr="00BB3A42">
        <w:rPr>
          <w:rFonts w:ascii="GHEA Grapalat" w:hAnsi="GHEA Grapalat"/>
          <w:i w:val="0"/>
          <w:sz w:val="24"/>
          <w:szCs w:val="24"/>
        </w:rPr>
        <w:t>12</w:t>
      </w:r>
      <w:r w:rsidRPr="00D071E5">
        <w:rPr>
          <w:rFonts w:ascii="GHEA Grapalat" w:hAnsi="GHEA Grapalat"/>
          <w:i w:val="0"/>
          <w:sz w:val="24"/>
          <w:szCs w:val="24"/>
        </w:rPr>
        <w:t>" "202</w:t>
      </w:r>
      <w:r w:rsidR="00E32DD7" w:rsidRPr="00AC3F76">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5FC01003" w14:textId="0B29AB00"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51CAF2C2" w:rsidR="00D071E5" w:rsidRPr="00D071E5"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00BE4BAA" w:rsidRPr="00BE4BAA">
        <w:rPr>
          <w:rFonts w:ascii="GHEA Grapalat" w:hAnsi="GHEA Grapalat"/>
          <w:i w:val="0"/>
          <w:sz w:val="24"/>
          <w:szCs w:val="24"/>
        </w:rPr>
        <w:t>hrazdan</w:t>
      </w:r>
      <w:r w:rsidR="009848F1" w:rsidRPr="00BA05DA">
        <w:rPr>
          <w:rFonts w:ascii="GHEA Grapalat" w:hAnsi="GHEA Grapalat"/>
          <w:i w:val="0"/>
          <w:sz w:val="24"/>
          <w:szCs w:val="24"/>
        </w:rPr>
        <w:t>9</w:t>
      </w:r>
      <w:r w:rsidR="00BE4BAA" w:rsidRPr="00BE4BAA">
        <w:rPr>
          <w:rFonts w:ascii="GHEA Grapalat" w:hAnsi="GHEA Grapalat"/>
          <w:i w:val="0"/>
          <w:sz w:val="24"/>
          <w:szCs w:val="24"/>
        </w:rPr>
        <w:t>@schools.am</w:t>
      </w:r>
    </w:p>
    <w:p w14:paraId="56113848" w14:textId="446DB055"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9848F1" w:rsidRPr="009848F1">
        <w:rPr>
          <w:rFonts w:ascii="GHEA Grapalat" w:hAnsi="GHEA Grapalat"/>
          <w:i w:val="0"/>
          <w:sz w:val="24"/>
          <w:szCs w:val="24"/>
        </w:rPr>
        <w:t>“</w:t>
      </w:r>
      <w:r w:rsidR="009848F1">
        <w:rPr>
          <w:rFonts w:ascii="GHEA Grapalat" w:hAnsi="GHEA Grapalat"/>
          <w:i w:val="0"/>
          <w:sz w:val="24"/>
          <w:szCs w:val="24"/>
        </w:rPr>
        <w:t>Разданская Основная Школа Номер 9 Им. А. Исаакяна</w:t>
      </w:r>
      <w:r w:rsidR="009848F1" w:rsidRPr="009848F1">
        <w:rPr>
          <w:rFonts w:ascii="GHEA Grapalat" w:hAnsi="GHEA Grapalat"/>
          <w:i w:val="0"/>
          <w:sz w:val="24"/>
          <w:szCs w:val="24"/>
        </w:rPr>
        <w:t>”</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617F1C05" w:rsidR="00895CE5" w:rsidRPr="005F465C" w:rsidRDefault="005D7731" w:rsidP="00895CE5">
      <w:pPr>
        <w:pStyle w:val="a3"/>
        <w:spacing w:line="240" w:lineRule="auto"/>
        <w:jc w:val="right"/>
        <w:rPr>
          <w:rFonts w:ascii="GHEA Grapalat" w:hAnsi="GHEA Grapalat"/>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5F465C">
        <w:rPr>
          <w:rFonts w:ascii="GHEA Grapalat" w:hAnsi="GHEA Grapalat"/>
        </w:rPr>
        <w:br/>
      </w:r>
      <w:r w:rsidR="00096865" w:rsidRPr="00D071E5">
        <w:rPr>
          <w:rFonts w:ascii="GHEA Grapalat" w:hAnsi="GHEA Grapalat"/>
        </w:rPr>
        <w:t xml:space="preserve">под кодом </w:t>
      </w:r>
      <w:r w:rsidR="00BB3A42">
        <w:rPr>
          <w:rFonts w:ascii="GHEA Grapalat" w:hAnsi="GHEA Grapalat"/>
        </w:rPr>
        <w:t>ԿՄՀ9ՀԴ-ԳՀԱՊՁԲ-2026/01</w:t>
      </w:r>
    </w:p>
    <w:p w14:paraId="76F37B66" w14:textId="58CE8DC1" w:rsidR="00096865" w:rsidRPr="00AE22DF" w:rsidRDefault="00A46F92" w:rsidP="00895CE5">
      <w:pPr>
        <w:pStyle w:val="aa"/>
        <w:widowControl w:val="0"/>
        <w:spacing w:after="0"/>
        <w:ind w:firstLine="567"/>
        <w:jc w:val="right"/>
        <w:rPr>
          <w:rFonts w:ascii="GHEA Grapalat" w:hAnsi="GHEA Grapalat"/>
          <w:i/>
          <w:sz w:val="20"/>
          <w:szCs w:val="20"/>
        </w:rPr>
      </w:pPr>
      <w:r w:rsidRPr="005F465C">
        <w:rPr>
          <w:rFonts w:ascii="GHEA Grapalat" w:hAnsi="GHEA Grapalat"/>
          <w:i/>
          <w:sz w:val="20"/>
          <w:szCs w:val="20"/>
        </w:rPr>
        <w:t xml:space="preserve">№ </w:t>
      </w:r>
      <w:r w:rsidR="004809CC" w:rsidRPr="005F465C">
        <w:rPr>
          <w:rFonts w:ascii="GHEA Grapalat" w:hAnsi="GHEA Grapalat"/>
          <w:i/>
          <w:sz w:val="20"/>
          <w:szCs w:val="20"/>
        </w:rPr>
        <w:t xml:space="preserve">1 </w:t>
      </w:r>
      <w:r w:rsidR="00096865" w:rsidRPr="005F465C">
        <w:rPr>
          <w:rFonts w:ascii="GHEA Grapalat" w:hAnsi="GHEA Grapalat"/>
          <w:i/>
          <w:sz w:val="20"/>
          <w:szCs w:val="20"/>
        </w:rPr>
        <w:t>от</w:t>
      </w:r>
      <w:r w:rsidR="00096865" w:rsidRPr="00AE22DF">
        <w:rPr>
          <w:rFonts w:ascii="GHEA Grapalat" w:hAnsi="GHEA Grapalat"/>
          <w:i/>
          <w:sz w:val="20"/>
          <w:szCs w:val="20"/>
        </w:rPr>
        <w:t xml:space="preserve"> </w:t>
      </w:r>
      <w:r w:rsidR="00E32DD7" w:rsidRPr="00E32DD7">
        <w:rPr>
          <w:rFonts w:ascii="GHEA Grapalat" w:hAnsi="GHEA Grapalat"/>
          <w:i/>
          <w:sz w:val="20"/>
          <w:szCs w:val="20"/>
        </w:rPr>
        <w:t>0</w:t>
      </w:r>
      <w:r w:rsidR="00BB3A42" w:rsidRPr="00800EDC">
        <w:rPr>
          <w:rFonts w:ascii="GHEA Grapalat" w:hAnsi="GHEA Grapalat"/>
          <w:i/>
          <w:sz w:val="20"/>
          <w:szCs w:val="20"/>
        </w:rPr>
        <w:t>8</w:t>
      </w:r>
      <w:r w:rsidR="00901E8A" w:rsidRPr="00AE22DF">
        <w:rPr>
          <w:rFonts w:ascii="GHEA Grapalat" w:hAnsi="GHEA Grapalat"/>
          <w:i/>
          <w:sz w:val="20"/>
          <w:szCs w:val="20"/>
        </w:rPr>
        <w:t>.</w:t>
      </w:r>
      <w:r w:rsidR="00BB3A42" w:rsidRPr="00800EDC">
        <w:rPr>
          <w:rFonts w:ascii="GHEA Grapalat" w:hAnsi="GHEA Grapalat"/>
          <w:i/>
          <w:sz w:val="20"/>
          <w:szCs w:val="20"/>
        </w:rPr>
        <w:t>12</w:t>
      </w:r>
      <w:r w:rsidR="00901E8A" w:rsidRPr="00AE22DF">
        <w:rPr>
          <w:rFonts w:ascii="GHEA Grapalat" w:hAnsi="GHEA Grapalat"/>
          <w:i/>
          <w:sz w:val="20"/>
          <w:szCs w:val="20"/>
        </w:rPr>
        <w:t>.202</w:t>
      </w:r>
      <w:r w:rsidR="00E32DD7" w:rsidRPr="00E32DD7">
        <w:rPr>
          <w:rFonts w:ascii="GHEA Grapalat" w:hAnsi="GHEA Grapalat"/>
          <w:i/>
          <w:sz w:val="20"/>
          <w:szCs w:val="20"/>
        </w:rPr>
        <w:t>5</w:t>
      </w:r>
      <w:r w:rsidR="00096865" w:rsidRPr="00AE22DF">
        <w:rPr>
          <w:rFonts w:ascii="GHEA Grapalat" w:hAnsi="GHEA Grapalat"/>
          <w:i/>
          <w:sz w:val="20"/>
          <w:szCs w:val="20"/>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7A0C0893" w:rsidR="00096865" w:rsidRPr="004001BB" w:rsidRDefault="00D35DF2" w:rsidP="004001BB">
      <w:pPr>
        <w:pStyle w:val="aa"/>
        <w:widowControl w:val="0"/>
        <w:spacing w:after="160"/>
        <w:ind w:right="-7" w:firstLine="567"/>
        <w:jc w:val="center"/>
        <w:rPr>
          <w:rFonts w:ascii="GHEA Grapalat" w:hAnsi="GHEA Grapalat"/>
        </w:rPr>
      </w:pPr>
      <w:r w:rsidRPr="009848F1">
        <w:rPr>
          <w:rFonts w:ascii="GHEA Grapalat" w:hAnsi="GHEA Grapalat"/>
        </w:rPr>
        <w:t>“</w:t>
      </w:r>
      <w:r>
        <w:rPr>
          <w:rFonts w:ascii="GHEA Grapalat" w:hAnsi="GHEA Grapalat"/>
        </w:rPr>
        <w:t>РАЗДАНСКАЯ ОСНОВНАЯ ШКОЛА НОМЕР 9 ИМ. А. ИСААКЯНА</w:t>
      </w:r>
      <w:r w:rsidRPr="00D35DF2">
        <w:rPr>
          <w:rFonts w:ascii="GHEA Grapalat" w:hAnsi="GHEA Grapalat"/>
        </w:rPr>
        <w:t>”</w:t>
      </w:r>
      <w:r w:rsidRPr="004001BB">
        <w:rPr>
          <w:rFonts w:ascii="GHEA Grapalat" w:hAnsi="GHEA Grapalat"/>
        </w:rPr>
        <w:t xml:space="preserve"> ГHКО</w:t>
      </w:r>
    </w:p>
    <w:p w14:paraId="6D665DD1" w14:textId="77777777" w:rsidR="000763E5" w:rsidRPr="00D071E5" w:rsidRDefault="000763E5" w:rsidP="004001BB">
      <w:pPr>
        <w:pStyle w:val="aa"/>
        <w:widowControl w:val="0"/>
        <w:spacing w:after="160"/>
        <w:ind w:right="-7" w:firstLine="567"/>
        <w:jc w:val="center"/>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aa"/>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58B1CE80" w:rsidR="00D9392A" w:rsidRPr="00D071E5" w:rsidRDefault="00D35DF2" w:rsidP="00D071E5">
      <w:pPr>
        <w:pStyle w:val="a3"/>
        <w:widowControl w:val="0"/>
        <w:spacing w:after="160" w:line="240" w:lineRule="auto"/>
        <w:ind w:firstLine="567"/>
        <w:jc w:val="center"/>
        <w:rPr>
          <w:rFonts w:ascii="GHEA Grapalat" w:eastAsia="Arial Unicode MS" w:hAnsi="GHEA Grapalat" w:cs="Arial Unicode MS"/>
          <w:i w:val="0"/>
          <w:sz w:val="24"/>
          <w:szCs w:val="24"/>
        </w:rPr>
      </w:pPr>
      <w:r w:rsidRPr="009848F1">
        <w:rPr>
          <w:rFonts w:ascii="GHEA Grapalat" w:eastAsia="Arial Unicode MS" w:hAnsi="GHEA Grapalat" w:cs="Arial Unicode MS"/>
          <w:i w:val="0"/>
          <w:sz w:val="24"/>
          <w:szCs w:val="24"/>
        </w:rPr>
        <w:t>“</w:t>
      </w:r>
      <w:r>
        <w:rPr>
          <w:rFonts w:ascii="GHEA Grapalat" w:eastAsia="Arial Unicode MS" w:hAnsi="GHEA Grapalat" w:cs="Arial Unicode MS"/>
          <w:i w:val="0"/>
          <w:sz w:val="24"/>
          <w:szCs w:val="24"/>
        </w:rPr>
        <w:t>РАЗДАНСКАЯ ОСНОВНАЯ ШКОЛА НОМЕР 9 ИМ. А. ИСААКЯНА</w:t>
      </w:r>
      <w:r w:rsidRPr="009848F1">
        <w:rPr>
          <w:rFonts w:ascii="GHEA Grapalat" w:eastAsia="Arial Unicode MS" w:hAnsi="GHEA Grapalat" w:cs="Arial Unicode MS"/>
          <w:i w:val="0"/>
          <w:sz w:val="24"/>
          <w:szCs w:val="24"/>
        </w:rPr>
        <w:t>”</w:t>
      </w:r>
      <w:r w:rsidRPr="00476110">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ГHКО </w:t>
      </w:r>
    </w:p>
    <w:p w14:paraId="31042664" w14:textId="3AB1F932" w:rsidR="00096865" w:rsidRPr="00D071E5" w:rsidRDefault="00D071E5"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1F1CCE73" w:rsidR="00CA5E3A" w:rsidRPr="004001BB" w:rsidRDefault="00D35DF2" w:rsidP="00CA5E3A">
      <w:pPr>
        <w:pStyle w:val="a3"/>
        <w:widowControl w:val="0"/>
        <w:spacing w:after="160" w:line="240" w:lineRule="auto"/>
        <w:ind w:firstLine="567"/>
        <w:jc w:val="center"/>
        <w:rPr>
          <w:rFonts w:ascii="GHEA Grapalat" w:hAnsi="GHEA Grapalat"/>
          <w:i w:val="0"/>
          <w:sz w:val="28"/>
          <w:szCs w:val="28"/>
          <w:u w:val="single"/>
        </w:rPr>
      </w:pPr>
      <w:r w:rsidRPr="00D35DF2">
        <w:rPr>
          <w:rFonts w:ascii="GHEA Grapalat" w:hAnsi="GHEA Grapalat"/>
          <w:i w:val="0"/>
          <w:sz w:val="28"/>
          <w:szCs w:val="28"/>
          <w:u w:val="single"/>
        </w:rPr>
        <w:t>“</w:t>
      </w:r>
      <w:r>
        <w:rPr>
          <w:rFonts w:ascii="GHEA Grapalat" w:hAnsi="GHEA Grapalat"/>
          <w:i w:val="0"/>
          <w:sz w:val="28"/>
          <w:szCs w:val="28"/>
          <w:u w:val="single"/>
        </w:rPr>
        <w:t>РАЗДАНСКАЯ ОСНОВНАЯ ШКОЛА НОМЕР 9 ИМ. А. ИСААКЯНА</w:t>
      </w:r>
      <w:r w:rsidRPr="00D35DF2">
        <w:rPr>
          <w:rFonts w:ascii="GHEA Grapalat" w:hAnsi="GHEA Grapalat"/>
          <w:i w:val="0"/>
          <w:sz w:val="28"/>
          <w:szCs w:val="28"/>
          <w:u w:val="single"/>
        </w:rPr>
        <w:t>”</w:t>
      </w:r>
      <w:r w:rsidRPr="004001BB">
        <w:rPr>
          <w:rFonts w:ascii="GHEA Grapalat" w:hAnsi="GHEA Grapalat"/>
          <w:i w:val="0"/>
          <w:sz w:val="28"/>
          <w:szCs w:val="28"/>
          <w:u w:val="single"/>
        </w:rPr>
        <w:t xml:space="preserve"> </w:t>
      </w:r>
      <w:r w:rsidRPr="00D071E5">
        <w:rPr>
          <w:rFonts w:ascii="GHEA Grapalat" w:hAnsi="GHEA Grapalat"/>
          <w:i w:val="0"/>
          <w:sz w:val="28"/>
          <w:szCs w:val="28"/>
          <w:u w:val="single"/>
        </w:rPr>
        <w:t>ГHКО</w:t>
      </w:r>
    </w:p>
    <w:p w14:paraId="67808490" w14:textId="0CCA1B01" w:rsidR="00CA5E3A" w:rsidRPr="00D071E5" w:rsidRDefault="00CA5E3A" w:rsidP="00CA5E3A">
      <w:pPr>
        <w:pStyle w:val="aa"/>
        <w:widowControl w:val="0"/>
        <w:spacing w:after="0"/>
        <w:ind w:right="-7"/>
        <w:jc w:val="center"/>
        <w:rPr>
          <w:rFonts w:ascii="GHEA Grapalat" w:eastAsia="Arial Unicode MS" w:hAnsi="GHEA Grapalat" w:cs="Arial Unicode MS"/>
          <w:b/>
        </w:rPr>
      </w:pPr>
      <w:r w:rsidRPr="004001BB">
        <w:rPr>
          <w:rFonts w:ascii="GHEA Grapalat" w:hAnsi="GHEA Grapalat"/>
          <w:sz w:val="28"/>
          <w:szCs w:val="28"/>
          <w:u w:val="single"/>
        </w:rPr>
        <w:t>ДЛЯ НУЖД " ПИЩЕВЫХ ПРОДУКТОВ</w:t>
      </w:r>
      <w:r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384BEE73"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ЗАПРОС КОТИРОВКИ</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lastRenderedPageBreak/>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6CD7063C"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w:t>
      </w:r>
      <w:r w:rsidR="00096865" w:rsidRPr="004001BB">
        <w:rPr>
          <w:rFonts w:ascii="GHEA Grapalat" w:hAnsi="GHEA Grapalat"/>
          <w:sz w:val="22"/>
          <w:szCs w:val="22"/>
        </w:rPr>
        <w:t xml:space="preserve">кодом </w:t>
      </w:r>
      <w:r w:rsidR="00BB3A42">
        <w:rPr>
          <w:rFonts w:ascii="GHEA Grapalat" w:hAnsi="GHEA Grapalat"/>
          <w:sz w:val="22"/>
          <w:szCs w:val="22"/>
        </w:rPr>
        <w:t>ԿՄՀ9ՀԴ-ԳՀԱՊՁԲ-2026/01</w:t>
      </w:r>
      <w:r w:rsidR="00476110" w:rsidRPr="004001BB">
        <w:rPr>
          <w:rFonts w:ascii="GHEA Grapalat" w:hAnsi="GHEA Grapalat"/>
          <w:sz w:val="22"/>
          <w:szCs w:val="22"/>
        </w:rPr>
        <w:t xml:space="preserve"> </w:t>
      </w:r>
      <w:r w:rsidR="00096865" w:rsidRPr="004001BB">
        <w:rPr>
          <w:rFonts w:ascii="GHEA Grapalat" w:hAnsi="GHEA Grapalat"/>
          <w:sz w:val="22"/>
          <w:szCs w:val="22"/>
        </w:rPr>
        <w:t>(далее</w:t>
      </w:r>
      <w:r w:rsidR="00096865" w:rsidRPr="00D071E5">
        <w:rPr>
          <w:rFonts w:ascii="GHEA Grapalat" w:hAnsi="GHEA Grapalat"/>
          <w:spacing w:val="-6"/>
          <w:sz w:val="22"/>
          <w:szCs w:val="22"/>
        </w:rPr>
        <w:t xml:space="preserve"> — процедура).</w:t>
      </w:r>
    </w:p>
    <w:p w14:paraId="45C012F8" w14:textId="1BC97944" w:rsidR="00096865" w:rsidRPr="00AC3F76" w:rsidRDefault="00096865" w:rsidP="00AC3F7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AC3F76">
        <w:rPr>
          <w:rFonts w:ascii="GHEA Grapalat" w:hAnsi="GHEA Grapalat"/>
          <w:i w:val="0"/>
          <w:sz w:val="22"/>
          <w:szCs w:val="22"/>
        </w:rPr>
        <w:t xml:space="preserve">&lt;&lt; </w:t>
      </w:r>
      <w:r w:rsidR="00D35DF2" w:rsidRPr="00AC3F76">
        <w:rPr>
          <w:rFonts w:ascii="GHEA Grapalat" w:hAnsi="GHEA Grapalat"/>
          <w:i w:val="0"/>
          <w:sz w:val="22"/>
          <w:szCs w:val="22"/>
        </w:rPr>
        <w:t>"РАЗДАНСКАЯ ОСНОВНАЯ ШКОЛА НОМЕР 9 ИМ. А. ИСААКЯНА"  ГHКО</w:t>
      </w:r>
      <w:r w:rsidRPr="00AC3F76">
        <w:rPr>
          <w:rFonts w:ascii="GHEA Grapalat" w:hAnsi="GHEA Grapalat"/>
          <w:i w:val="0"/>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r w:rsidRPr="00D071E5">
        <w:rPr>
          <w:rFonts w:ascii="GHEA Grapalat" w:hAnsi="GHEA Grapalat"/>
          <w:sz w:val="22"/>
          <w:szCs w:val="22"/>
        </w:rPr>
        <w:t>.</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7AF74B82" w:rsidR="00350DC6" w:rsidRPr="00D071E5" w:rsidRDefault="00A81DD5" w:rsidP="00350DC6">
      <w:pPr>
        <w:spacing w:line="360" w:lineRule="auto"/>
        <w:ind w:firstLine="567"/>
        <w:jc w:val="both"/>
        <w:rPr>
          <w:rFonts w:ascii="GHEA Grapalat" w:hAnsi="GHEA Grapalat" w:cs="Times Armenian"/>
          <w:sz w:val="22"/>
          <w:szCs w:val="22"/>
          <w:lang w:val="af-ZA"/>
        </w:rPr>
      </w:pPr>
      <w:r w:rsidRPr="00D071E5">
        <w:rPr>
          <w:rFonts w:ascii="GHEA Grapalat" w:hAnsi="GHEA Grapalat"/>
          <w:sz w:val="22"/>
          <w:szCs w:val="22"/>
        </w:rPr>
        <w:t xml:space="preserve">Адрес электронной почты секретаря оценочной комиссии </w:t>
      </w:r>
      <w:r w:rsidR="00350DC6" w:rsidRPr="00D071E5">
        <w:rPr>
          <w:rFonts w:ascii="GHEA Grapalat" w:hAnsi="GHEA Grapalat"/>
          <w:sz w:val="22"/>
          <w:szCs w:val="22"/>
          <w:lang w:val="af-ZA"/>
        </w:rPr>
        <w:t>«</w:t>
      </w:r>
      <w:r w:rsidR="007D1BA8" w:rsidRPr="007D1BA8">
        <w:rPr>
          <w:rFonts w:ascii="GHEA Grapalat" w:hAnsi="GHEA Grapalat"/>
          <w:sz w:val="20"/>
          <w:szCs w:val="20"/>
        </w:rPr>
        <w:t>hrazdan</w:t>
      </w:r>
      <w:r w:rsidR="00D35DF2" w:rsidRPr="00D35DF2">
        <w:rPr>
          <w:rFonts w:ascii="GHEA Grapalat" w:hAnsi="GHEA Grapalat"/>
          <w:sz w:val="20"/>
          <w:szCs w:val="20"/>
        </w:rPr>
        <w:t>9</w:t>
      </w:r>
      <w:r w:rsidR="007D1BA8" w:rsidRPr="007D1BA8">
        <w:rPr>
          <w:rFonts w:ascii="GHEA Grapalat" w:hAnsi="GHEA Grapalat"/>
          <w:sz w:val="20"/>
          <w:szCs w:val="20"/>
        </w:rPr>
        <w:t>@schools.am</w:t>
      </w:r>
      <w:r w:rsidR="00350DC6" w:rsidRPr="00D071E5">
        <w:rPr>
          <w:rFonts w:ascii="GHEA Grapalat" w:hAnsi="GHEA Grapalat"/>
          <w:sz w:val="22"/>
          <w:szCs w:val="22"/>
          <w:lang w:val="af-ZA"/>
        </w:rPr>
        <w:t>»</w:t>
      </w: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24A35C19" w14:textId="0216A8B0" w:rsidR="00096865" w:rsidRPr="00D071E5" w:rsidRDefault="00845AA5" w:rsidP="00BB3A42">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4001BB">
        <w:rPr>
          <w:rFonts w:ascii="GHEA Grapalat" w:hAnsi="GHEA Grapalat"/>
          <w:i w:val="0"/>
          <w:sz w:val="24"/>
          <w:szCs w:val="24"/>
        </w:rPr>
        <w:t xml:space="preserve"> ПИЩЕВЫХ ПРОДУКТОВ</w:t>
      </w:r>
      <w:r w:rsidRPr="00D071E5">
        <w:rPr>
          <w:rFonts w:ascii="GHEA Grapalat" w:hAnsi="GHEA Grapalat"/>
          <w:i w:val="0"/>
          <w:sz w:val="24"/>
          <w:szCs w:val="24"/>
        </w:rPr>
        <w:t xml:space="preserve">" (далее — также товар) для </w:t>
      </w:r>
      <w:r w:rsidR="00D35DF2" w:rsidRPr="00D35DF2">
        <w:rPr>
          <w:rFonts w:ascii="GHEA Grapalat" w:hAnsi="GHEA Grapalat"/>
          <w:i w:val="0"/>
          <w:sz w:val="24"/>
          <w:szCs w:val="24"/>
        </w:rPr>
        <w:t>“</w:t>
      </w:r>
      <w:r w:rsidR="009848F1">
        <w:rPr>
          <w:rFonts w:ascii="GHEA Grapalat" w:hAnsi="GHEA Grapalat"/>
          <w:i w:val="0"/>
          <w:sz w:val="24"/>
          <w:szCs w:val="24"/>
        </w:rPr>
        <w:t>Разданская Основная Школа Номер 9 Им. А. Исаакяна</w:t>
      </w:r>
      <w:r w:rsidR="00D35DF2" w:rsidRPr="00D35DF2">
        <w:rPr>
          <w:rFonts w:ascii="GHEA Grapalat" w:hAnsi="GHEA Grapalat"/>
          <w:i w:val="0"/>
          <w:sz w:val="24"/>
          <w:szCs w:val="24"/>
        </w:rPr>
        <w:t>”</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19</w:t>
      </w:r>
      <w:r w:rsidR="00BB3A42" w:rsidRPr="00BB3A42">
        <w:rPr>
          <w:rFonts w:ascii="GHEA Grapalat" w:hAnsi="GHEA Grapalat"/>
          <w:i w:val="0"/>
          <w:sz w:val="24"/>
          <w:szCs w:val="24"/>
          <w:lang w:bidi="ar-EG"/>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D071E5" w:rsidRDefault="000642D4" w:rsidP="00B31ECA">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D071E5" w:rsidRDefault="000642D4" w:rsidP="00B31ECA">
            <w:pPr>
              <w:pStyle w:val="23"/>
              <w:widowControl w:val="0"/>
              <w:spacing w:after="120" w:line="240" w:lineRule="auto"/>
              <w:ind w:firstLine="0"/>
              <w:rPr>
                <w:rFonts w:ascii="GHEA Grapalat" w:hAnsi="GHEA Grapalat"/>
              </w:rPr>
            </w:pPr>
            <w:r w:rsidRPr="005378AC">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D071E5" w:rsidRDefault="000642D4" w:rsidP="00B31ECA">
            <w:pPr>
              <w:pStyle w:val="23"/>
              <w:widowControl w:val="0"/>
              <w:spacing w:after="120" w:line="240" w:lineRule="auto"/>
              <w:ind w:firstLine="0"/>
              <w:rPr>
                <w:rFonts w:ascii="GHEA Grapalat" w:hAnsi="GHEA Grapalat"/>
              </w:rPr>
            </w:pPr>
            <w:r w:rsidRPr="005378AC">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D071E5" w:rsidRDefault="000642D4" w:rsidP="00B31ECA">
            <w:pPr>
              <w:pStyle w:val="23"/>
              <w:widowControl w:val="0"/>
              <w:spacing w:after="120" w:line="240" w:lineRule="auto"/>
              <w:ind w:firstLine="0"/>
              <w:rPr>
                <w:rFonts w:ascii="GHEA Grapalat" w:hAnsi="GHEA Grapalat"/>
              </w:rPr>
            </w:pPr>
            <w:r w:rsidRPr="005378AC">
              <w:t xml:space="preserve"> Морковь</w:t>
            </w:r>
          </w:p>
        </w:tc>
      </w:tr>
      <w:tr w:rsidR="000642D4" w:rsidRPr="00D071E5" w14:paraId="4331F76F" w14:textId="77777777" w:rsidTr="003E1950">
        <w:trPr>
          <w:jc w:val="center"/>
        </w:trPr>
        <w:tc>
          <w:tcPr>
            <w:tcW w:w="1530" w:type="dxa"/>
            <w:vAlign w:val="center"/>
          </w:tcPr>
          <w:p w14:paraId="57B015C4" w14:textId="6F678DC3"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33512B34" w:rsidR="000642D4" w:rsidRPr="00D071E5" w:rsidRDefault="000642D4" w:rsidP="00B31ECA">
            <w:pPr>
              <w:pStyle w:val="23"/>
              <w:widowControl w:val="0"/>
              <w:spacing w:after="120" w:line="240" w:lineRule="auto"/>
              <w:ind w:firstLine="0"/>
              <w:rPr>
                <w:rFonts w:ascii="GHEA Grapalat" w:hAnsi="GHEA Grapalat"/>
              </w:rPr>
            </w:pPr>
            <w:r w:rsidRPr="005378AC">
              <w:t>Фасоль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D071E5" w:rsidRDefault="000642D4" w:rsidP="00B31ECA">
            <w:pPr>
              <w:pStyle w:val="23"/>
              <w:widowControl w:val="0"/>
              <w:spacing w:after="120" w:line="240" w:lineRule="auto"/>
              <w:ind w:firstLine="0"/>
              <w:rPr>
                <w:rFonts w:ascii="GHEA Grapalat" w:hAnsi="GHEA Grapalat"/>
              </w:rPr>
            </w:pPr>
            <w:r w:rsidRPr="005378AC">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10042" w:rsidRDefault="000642D4" w:rsidP="00B31ECA">
            <w:pPr>
              <w:pStyle w:val="23"/>
              <w:widowControl w:val="0"/>
              <w:spacing w:after="120" w:line="240" w:lineRule="auto"/>
              <w:ind w:firstLine="0"/>
            </w:pPr>
            <w:r w:rsidRPr="005378AC">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10042" w:rsidRDefault="00414E8C" w:rsidP="00B31ECA">
            <w:pPr>
              <w:pStyle w:val="23"/>
              <w:widowControl w:val="0"/>
              <w:spacing w:after="120" w:line="240" w:lineRule="auto"/>
              <w:ind w:firstLine="0"/>
            </w:pPr>
            <w:r w:rsidRPr="00414E8C">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10042" w:rsidRDefault="000642D4" w:rsidP="00B31ECA">
            <w:pPr>
              <w:pStyle w:val="23"/>
              <w:widowControl w:val="0"/>
              <w:spacing w:after="120" w:line="240" w:lineRule="auto"/>
              <w:ind w:firstLine="0"/>
            </w:pPr>
            <w:r w:rsidRPr="005378AC">
              <w:t>Картофель</w:t>
            </w:r>
          </w:p>
        </w:tc>
      </w:tr>
      <w:tr w:rsidR="000642D4" w:rsidRPr="00D071E5" w14:paraId="299D61F7" w14:textId="77777777" w:rsidTr="003E1950">
        <w:trPr>
          <w:jc w:val="center"/>
        </w:trPr>
        <w:tc>
          <w:tcPr>
            <w:tcW w:w="1530" w:type="dxa"/>
            <w:vAlign w:val="center"/>
          </w:tcPr>
          <w:p w14:paraId="0351A6E3"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368F2335" w:rsidR="000642D4" w:rsidRPr="00E10042" w:rsidRDefault="000642D4" w:rsidP="00B31ECA">
            <w:pPr>
              <w:pStyle w:val="23"/>
              <w:widowControl w:val="0"/>
              <w:spacing w:after="120" w:line="240" w:lineRule="auto"/>
              <w:ind w:firstLine="0"/>
            </w:pPr>
            <w:r w:rsidRPr="005378AC">
              <w:t>Куриная грудка</w:t>
            </w:r>
          </w:p>
        </w:tc>
      </w:tr>
      <w:tr w:rsidR="00B31ECA" w:rsidRPr="00D071E5" w14:paraId="75CB5BFE" w14:textId="77777777" w:rsidTr="003E1950">
        <w:trPr>
          <w:jc w:val="center"/>
        </w:trPr>
        <w:tc>
          <w:tcPr>
            <w:tcW w:w="1530" w:type="dxa"/>
            <w:vAlign w:val="center"/>
          </w:tcPr>
          <w:p w14:paraId="08301AC0"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87EDC04" w14:textId="474F5E34" w:rsidR="00B31ECA" w:rsidRPr="00E10042" w:rsidRDefault="00B31ECA" w:rsidP="00B31ECA">
            <w:pPr>
              <w:pStyle w:val="23"/>
              <w:widowControl w:val="0"/>
              <w:spacing w:after="120" w:line="240" w:lineRule="auto"/>
              <w:ind w:firstLine="0"/>
            </w:pPr>
            <w:r>
              <w:rPr>
                <w:lang w:val="en-US"/>
              </w:rPr>
              <w:t xml:space="preserve"> </w:t>
            </w:r>
            <w:r w:rsidRPr="00BE3918">
              <w:t>Хлеб</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10042" w:rsidRDefault="00B31ECA" w:rsidP="00B31ECA">
            <w:pPr>
              <w:pStyle w:val="23"/>
              <w:widowControl w:val="0"/>
              <w:spacing w:after="120" w:line="240" w:lineRule="auto"/>
              <w:ind w:firstLine="0"/>
            </w:pPr>
            <w:r w:rsidRPr="00BE3918">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10042" w:rsidRDefault="00B31ECA" w:rsidP="00B31ECA">
            <w:pPr>
              <w:pStyle w:val="23"/>
              <w:widowControl w:val="0"/>
              <w:spacing w:after="120" w:line="240" w:lineRule="auto"/>
              <w:ind w:firstLine="0"/>
            </w:pPr>
            <w:r w:rsidRPr="00BE3918">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10042" w:rsidRDefault="00B31ECA" w:rsidP="00B31ECA">
            <w:pPr>
              <w:pStyle w:val="23"/>
              <w:widowControl w:val="0"/>
              <w:spacing w:after="120" w:line="240" w:lineRule="auto"/>
              <w:ind w:firstLine="0"/>
            </w:pPr>
            <w:r w:rsidRPr="00BE3918">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10042" w:rsidRDefault="00B31ECA" w:rsidP="00B31ECA">
            <w:pPr>
              <w:pStyle w:val="23"/>
              <w:widowControl w:val="0"/>
              <w:spacing w:after="120" w:line="240" w:lineRule="auto"/>
              <w:ind w:firstLine="0"/>
            </w:pPr>
            <w:r w:rsidRPr="00BE3918">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10042" w:rsidRDefault="00B31ECA" w:rsidP="00B31ECA">
            <w:pPr>
              <w:pStyle w:val="23"/>
              <w:widowControl w:val="0"/>
              <w:spacing w:after="120" w:line="240" w:lineRule="auto"/>
              <w:ind w:firstLine="0"/>
            </w:pPr>
            <w:r w:rsidRPr="00BE3918">
              <w:t>Чечевица</w:t>
            </w:r>
          </w:p>
        </w:tc>
      </w:tr>
      <w:tr w:rsidR="00B31ECA" w:rsidRPr="00D071E5" w14:paraId="29995069" w14:textId="77777777" w:rsidTr="003E1950">
        <w:trPr>
          <w:jc w:val="center"/>
        </w:trPr>
        <w:tc>
          <w:tcPr>
            <w:tcW w:w="1530" w:type="dxa"/>
            <w:vAlign w:val="center"/>
          </w:tcPr>
          <w:p w14:paraId="4BE543DE"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B2F1FF2" w:rsidR="00B31ECA" w:rsidRPr="00E10042" w:rsidRDefault="00B31ECA" w:rsidP="00B31ECA">
            <w:pPr>
              <w:pStyle w:val="23"/>
              <w:widowControl w:val="0"/>
              <w:spacing w:after="120" w:line="240" w:lineRule="auto"/>
              <w:ind w:firstLine="0"/>
            </w:pPr>
            <w:r w:rsidRPr="00BE3918">
              <w:t>Сыр</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10042" w:rsidRDefault="00B31ECA" w:rsidP="00B31ECA">
            <w:pPr>
              <w:pStyle w:val="23"/>
              <w:widowControl w:val="0"/>
              <w:spacing w:after="120" w:line="240" w:lineRule="auto"/>
              <w:ind w:firstLine="0"/>
            </w:pPr>
            <w:r w:rsidRPr="00BE3918">
              <w:t>Йогурт</w:t>
            </w:r>
          </w:p>
        </w:tc>
      </w:tr>
      <w:tr w:rsidR="007D1BA8" w:rsidRPr="00D071E5" w14:paraId="6B092E44" w14:textId="77777777" w:rsidTr="003E1950">
        <w:trPr>
          <w:jc w:val="center"/>
        </w:trPr>
        <w:tc>
          <w:tcPr>
            <w:tcW w:w="1530" w:type="dxa"/>
            <w:vAlign w:val="center"/>
          </w:tcPr>
          <w:p w14:paraId="77CF06BA" w14:textId="77777777" w:rsidR="007D1BA8" w:rsidRDefault="007D1BA8"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5F96BC9E" w:rsidR="007D1BA8" w:rsidRPr="00E10042" w:rsidRDefault="007D1BA8" w:rsidP="00B31ECA">
            <w:pPr>
              <w:pStyle w:val="23"/>
              <w:widowControl w:val="0"/>
              <w:spacing w:after="120" w:line="240" w:lineRule="auto"/>
              <w:ind w:firstLine="0"/>
            </w:pPr>
            <w:r w:rsidRPr="007D1BA8">
              <w:t>Томатная паста</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w:t>
      </w:r>
      <w:r w:rsidRPr="00D071E5">
        <w:rPr>
          <w:rFonts w:ascii="GHEA Grapalat" w:hAnsi="GHEA Grapalat"/>
          <w:color w:val="000000"/>
        </w:rPr>
        <w:lastRenderedPageBreak/>
        <w:t>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lastRenderedPageBreak/>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xml:space="preserve">. При этом участник в письменной форме </w:t>
      </w:r>
      <w:r w:rsidRPr="00D071E5">
        <w:rPr>
          <w:rFonts w:ascii="GHEA Grapalat" w:hAnsi="GHEA Grapalat"/>
        </w:rPr>
        <w:lastRenderedPageBreak/>
        <w:t>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4B3226C7" w14:textId="6ECC51DB" w:rsidR="00A80ECD" w:rsidRPr="00BE4BAA" w:rsidRDefault="00A80ECD" w:rsidP="00BE4BAA">
      <w:pPr>
        <w:pStyle w:val="23"/>
        <w:widowControl w:val="0"/>
        <w:tabs>
          <w:tab w:val="left" w:pos="1134"/>
        </w:tabs>
        <w:spacing w:after="160"/>
        <w:ind w:firstLine="567"/>
        <w:rPr>
          <w:rFonts w:ascii="GHEA Grapalat" w:hAnsi="GHEA Grapalat"/>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D35DF2" w:rsidRPr="00D35DF2">
        <w:rPr>
          <w:rFonts w:ascii="GHEA Grapalat" w:eastAsia="Arial Unicode MS" w:hAnsi="GHEA Grapalat" w:cs="Arial Unicode MS"/>
          <w:sz w:val="24"/>
          <w:szCs w:val="24"/>
        </w:rPr>
        <w:t>район Микрошрджан 9, г. Раздан</w:t>
      </w:r>
      <w:r w:rsidR="006A465C" w:rsidRPr="00D35DF2">
        <w:rPr>
          <w:rFonts w:ascii="GHEA Grapalat" w:eastAsia="Arial Unicode MS" w:hAnsi="GHEA Grapalat" w:cs="Arial Unicode MS"/>
          <w:sz w:val="24"/>
          <w:szCs w:val="24"/>
        </w:rPr>
        <w:t xml:space="preserve"> квартал</w:t>
      </w:r>
      <w:r w:rsidR="00BE4BAA" w:rsidRPr="00D35DF2">
        <w:rPr>
          <w:rFonts w:ascii="GHEA Grapalat" w:eastAsia="Arial Unicode MS" w:hAnsi="GHEA Grapalat" w:cs="Arial Unicode MS"/>
          <w:sz w:val="24"/>
          <w:szCs w:val="24"/>
        </w:rPr>
        <w:t>,</w:t>
      </w:r>
      <w:r w:rsidR="004001BB" w:rsidRPr="004001BB">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 xml:space="preserve">не </w:t>
      </w:r>
      <w:r w:rsidRPr="00D35DF2">
        <w:rPr>
          <w:rFonts w:ascii="GHEA Grapalat" w:eastAsia="Arial Unicode MS" w:hAnsi="GHEA Grapalat" w:cs="Arial Unicode MS"/>
          <w:sz w:val="24"/>
          <w:szCs w:val="24"/>
        </w:rPr>
        <w:t>позднее, чем "</w:t>
      </w:r>
      <w:r w:rsidR="00476110" w:rsidRPr="00D35DF2">
        <w:rPr>
          <w:rFonts w:ascii="GHEA Grapalat" w:eastAsia="Arial Unicode MS" w:hAnsi="GHEA Grapalat" w:cs="Arial Unicode MS"/>
          <w:sz w:val="24"/>
          <w:szCs w:val="24"/>
        </w:rPr>
        <w:t>1</w:t>
      </w:r>
      <w:r w:rsidR="00BB3A42" w:rsidRPr="00BB3A42">
        <w:rPr>
          <w:rFonts w:ascii="GHEA Grapalat" w:eastAsia="Arial Unicode MS" w:hAnsi="GHEA Grapalat" w:cs="Arial Unicode MS"/>
          <w:sz w:val="24"/>
          <w:szCs w:val="24"/>
        </w:rPr>
        <w:t>2</w:t>
      </w:r>
      <w:r w:rsidR="000505A2" w:rsidRPr="00D35DF2">
        <w:rPr>
          <w:rFonts w:ascii="GHEA Grapalat" w:eastAsia="Arial Unicode MS" w:hAnsi="GHEA Grapalat" w:cs="Arial Unicode MS"/>
          <w:sz w:val="24"/>
          <w:szCs w:val="24"/>
        </w:rPr>
        <w:t>։</w:t>
      </w:r>
      <w:r w:rsidR="00BB3A42" w:rsidRPr="00BB3A42">
        <w:rPr>
          <w:rFonts w:ascii="GHEA Grapalat" w:eastAsia="Arial Unicode MS" w:hAnsi="GHEA Grapalat" w:cs="Arial Unicode MS"/>
          <w:sz w:val="24"/>
          <w:szCs w:val="24"/>
        </w:rPr>
        <w:t>0</w:t>
      </w:r>
      <w:r w:rsidR="000505A2" w:rsidRPr="00D35DF2">
        <w:rPr>
          <w:rFonts w:ascii="GHEA Grapalat" w:eastAsia="Arial Unicode MS" w:hAnsi="GHEA Grapalat" w:cs="Arial Unicode MS"/>
          <w:sz w:val="24"/>
          <w:szCs w:val="24"/>
        </w:rPr>
        <w:t>0</w:t>
      </w:r>
      <w:r w:rsidRPr="00D35DF2">
        <w:rPr>
          <w:rFonts w:ascii="GHEA Grapalat" w:eastAsia="Arial Unicode MS" w:hAnsi="GHEA Grapalat" w:cs="Arial Unicode MS"/>
          <w:sz w:val="24"/>
          <w:szCs w:val="24"/>
        </w:rPr>
        <w:t>" часов</w:t>
      </w:r>
      <w:r w:rsidRPr="00D071E5">
        <w:rPr>
          <w:rFonts w:ascii="GHEA Grapalat" w:eastAsia="Arial Unicode MS" w:hAnsi="GHEA Grapalat" w:cs="Arial Unicode MS"/>
          <w:sz w:val="24"/>
          <w:szCs w:val="24"/>
        </w:rPr>
        <w:t xml:space="preserve"> "</w:t>
      </w:r>
      <w:r w:rsidR="000505A2" w:rsidRPr="00D35DF2">
        <w:rPr>
          <w:rFonts w:ascii="GHEA Grapalat" w:eastAsia="Arial Unicode MS" w:hAnsi="GHEA Grapalat" w:cs="Arial Unicode MS"/>
          <w:sz w:val="24"/>
          <w:szCs w:val="24"/>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lastRenderedPageBreak/>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xml:space="preserve">. В случае несоблюдения требования настоящего </w:t>
      </w:r>
      <w:r w:rsidRPr="00D071E5">
        <w:rPr>
          <w:rFonts w:ascii="GHEA Grapalat" w:hAnsi="GHEA Grapalat" w:cs="Sylfaen"/>
        </w:rPr>
        <w:lastRenderedPageBreak/>
        <w:t>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 xml:space="preserve">ложения, лумы указаны в </w:t>
      </w:r>
      <w:r w:rsidR="00413595" w:rsidRPr="00D071E5">
        <w:rPr>
          <w:rFonts w:ascii="GHEA Grapalat" w:hAnsi="GHEA Grapalat"/>
          <w:sz w:val="24"/>
          <w:szCs w:val="24"/>
        </w:rPr>
        <w:lastRenderedPageBreak/>
        <w:t>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1281DAE1"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"-ый день в "</w:t>
      </w:r>
      <w:r w:rsidR="008875BE" w:rsidRPr="004001BB">
        <w:rPr>
          <w:rFonts w:ascii="GHEA Grapalat" w:hAnsi="GHEA Grapalat"/>
          <w:sz w:val="24"/>
          <w:szCs w:val="24"/>
        </w:rPr>
        <w:t>1</w:t>
      </w:r>
      <w:r w:rsidR="00BB3A42" w:rsidRPr="00BB3A42">
        <w:rPr>
          <w:rFonts w:ascii="GHEA Grapalat" w:hAnsi="GHEA Grapalat"/>
          <w:sz w:val="24"/>
          <w:szCs w:val="24"/>
        </w:rPr>
        <w:t>2</w:t>
      </w:r>
      <w:r w:rsidR="008875BE" w:rsidRPr="004001BB">
        <w:rPr>
          <w:rFonts w:ascii="GHEA Grapalat" w:hAnsi="GHEA Grapalat"/>
          <w:sz w:val="24"/>
          <w:szCs w:val="24"/>
        </w:rPr>
        <w:t>։</w:t>
      </w:r>
      <w:r w:rsidR="00BB3A42" w:rsidRPr="00BB3A42">
        <w:rPr>
          <w:rFonts w:ascii="GHEA Grapalat" w:hAnsi="GHEA Grapalat"/>
          <w:sz w:val="24"/>
          <w:szCs w:val="24"/>
        </w:rPr>
        <w:t>0</w:t>
      </w:r>
      <w:r w:rsidR="008875BE" w:rsidRPr="004001B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lastRenderedPageBreak/>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 xml:space="preserve">которые </w:t>
      </w:r>
      <w:r w:rsidRPr="00D071E5">
        <w:rPr>
          <w:rFonts w:ascii="GHEA Grapalat" w:hAnsi="GHEA Grapalat"/>
          <w:sz w:val="24"/>
          <w:szCs w:val="24"/>
        </w:rPr>
        <w:lastRenderedPageBreak/>
        <w:t>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w:t>
      </w:r>
      <w:r w:rsidRPr="00D071E5">
        <w:rPr>
          <w:rFonts w:ascii="GHEA Grapalat" w:hAnsi="GHEA Grapalat"/>
        </w:rPr>
        <w:lastRenderedPageBreak/>
        <w:t xml:space="preserve">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lastRenderedPageBreak/>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w:t>
      </w:r>
      <w:r w:rsidRPr="00D071E5">
        <w:rPr>
          <w:rFonts w:ascii="GHEA Grapalat" w:hAnsi="GHEA Grapalat"/>
        </w:rPr>
        <w:lastRenderedPageBreak/>
        <w:t>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Размер обеспечения квалификации равен размеру ценового предложения отобранного участника.</w:t>
      </w:r>
      <w:r w:rsidR="001647D2" w:rsidRPr="00D071E5">
        <w:rPr>
          <w:rFonts w:ascii="GHEA Grapalat" w:hAnsi="GHEA Grapalat"/>
        </w:rPr>
        <w:t xml:space="preserve">Обеспечение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lastRenderedPageBreak/>
        <w:t>Обеспечение квалификации в виде банковской гарантии отобранный участник 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 xml:space="preserve">Согласно статье 37 Закона, Комиссия объявляет настоящую процедуру </w:t>
      </w:r>
      <w:r w:rsidRPr="00D071E5">
        <w:rPr>
          <w:rFonts w:ascii="GHEA Grapalat" w:hAnsi="GHEA Grapalat"/>
        </w:rPr>
        <w:lastRenderedPageBreak/>
        <w:t>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w:t>
      </w:r>
      <w:r w:rsidR="00A677CD" w:rsidRPr="00D071E5">
        <w:rPr>
          <w:rFonts w:ascii="GHEA Grapalat" w:hAnsi="GHEA Grapalat"/>
        </w:rPr>
        <w:lastRenderedPageBreak/>
        <w:t>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xml:space="preserve">. Рассмотрение жалоб осуществляется посредством заседаний. Заседания записываются и вместе с принятым </w:t>
      </w:r>
      <w:r w:rsidR="009639DF" w:rsidRPr="00D071E5">
        <w:rPr>
          <w:rFonts w:ascii="GHEA Grapalat" w:hAnsi="GHEA Grapalat"/>
        </w:rPr>
        <w:lastRenderedPageBreak/>
        <w:t>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w:t>
      </w:r>
      <w:r w:rsidRPr="00D071E5">
        <w:rPr>
          <w:rFonts w:ascii="GHEA Grapalat" w:hAnsi="GHEA Grapalat"/>
        </w:rPr>
        <w:lastRenderedPageBreak/>
        <w:t>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FC27B7" w:rsidRDefault="00704EAA" w:rsidP="00571E10">
      <w:pPr>
        <w:pStyle w:val="norm"/>
        <w:widowControl w:val="0"/>
        <w:spacing w:after="160" w:line="240" w:lineRule="auto"/>
        <w:ind w:firstLine="0"/>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5FB5BF26"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BB3A42">
        <w:rPr>
          <w:rFonts w:ascii="GHEA Grapalat" w:hAnsi="GHEA Grapalat"/>
          <w:i w:val="0"/>
          <w:sz w:val="24"/>
          <w:szCs w:val="24"/>
        </w:rPr>
        <w:t>ԿՄՀ9ՀԴ-ԳՀԱՊՁԲ-2026/01</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lastRenderedPageBreak/>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0767D40A" w:rsidR="00374F4A" w:rsidRPr="004001BB" w:rsidRDefault="00D35DF2" w:rsidP="00767BB8">
      <w:pPr>
        <w:pStyle w:val="a3"/>
        <w:spacing w:line="240" w:lineRule="auto"/>
        <w:ind w:firstLine="0"/>
        <w:rPr>
          <w:rFonts w:ascii="GHEA Grapalat" w:hAnsi="GHEA Grapalat"/>
          <w:i w:val="0"/>
          <w:sz w:val="24"/>
          <w:szCs w:val="24"/>
        </w:rPr>
      </w:pPr>
      <w:r w:rsidRPr="00D35DF2">
        <w:rPr>
          <w:rFonts w:ascii="GHEA Grapalat" w:hAnsi="GHEA Grapalat"/>
          <w:i w:val="0"/>
          <w:sz w:val="24"/>
          <w:szCs w:val="24"/>
        </w:rPr>
        <w:t>“</w:t>
      </w:r>
      <w:r w:rsidR="009848F1">
        <w:rPr>
          <w:rFonts w:ascii="GHEA Grapalat" w:hAnsi="GHEA Grapalat"/>
          <w:i w:val="0"/>
          <w:sz w:val="24"/>
          <w:szCs w:val="24"/>
        </w:rPr>
        <w:t>Разданская Основная Школа Номер 9 Им. А. Исаакяна</w:t>
      </w:r>
      <w:r w:rsidRPr="00D35DF2">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BB3A42">
        <w:rPr>
          <w:rFonts w:ascii="GHEA Grapalat" w:hAnsi="GHEA Grapalat"/>
          <w:i w:val="0"/>
          <w:sz w:val="24"/>
          <w:szCs w:val="24"/>
        </w:rPr>
        <w:t>ԿՄՀ9ՀԴ-ԳՀԱՊՁԲ-2026/01</w:t>
      </w:r>
      <w:r w:rsidR="00476110">
        <w:rPr>
          <w:rFonts w:ascii="GHEA Grapalat" w:hAnsi="GHEA Grapalat"/>
          <w:i w:val="0"/>
          <w:sz w:val="24"/>
          <w:szCs w:val="24"/>
        </w:rPr>
        <w:t xml:space="preserve"> </w:t>
      </w:r>
      <w:r w:rsidR="00374F4A" w:rsidRPr="004001BB">
        <w:rPr>
          <w:rFonts w:ascii="GHEA Grapalat" w:hAnsi="GHEA Grapalat"/>
          <w:i w:val="0"/>
          <w:sz w:val="24"/>
          <w:szCs w:val="24"/>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Настоящим _________________________________объявляет и подтверждает,что:</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2D28B21D"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w:t>
      </w:r>
      <w:r w:rsidRPr="004001BB">
        <w:rPr>
          <w:rFonts w:ascii="GHEA Grapalat" w:hAnsi="GHEA Grapalat"/>
          <w:i w:val="0"/>
          <w:sz w:val="24"/>
          <w:szCs w:val="24"/>
        </w:rPr>
        <w:t xml:space="preserve">кодом </w:t>
      </w:r>
      <w:r w:rsidR="00BB3A42">
        <w:rPr>
          <w:rFonts w:ascii="GHEA Grapalat" w:hAnsi="GHEA Grapalat"/>
          <w:i w:val="0"/>
          <w:sz w:val="24"/>
          <w:szCs w:val="24"/>
        </w:rPr>
        <w:t>ԿՄՀ9ՀԴ-ԳՀԱՊՁԲ-2026/01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4C1B80EF"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BB3A42">
        <w:rPr>
          <w:rFonts w:ascii="GHEA Grapalat" w:hAnsi="GHEA Grapalat"/>
          <w:i w:val="0"/>
          <w:sz w:val="24"/>
          <w:szCs w:val="24"/>
        </w:rPr>
        <w:t>ԿՄՀ9ՀԴ-ԳՀԱՊՁԲ-2026/01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lastRenderedPageBreak/>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45F098DE" w:rsidR="009B3641" w:rsidRPr="004001BB" w:rsidRDefault="00D043C1" w:rsidP="009B3641">
      <w:pPr>
        <w:pStyle w:val="a3"/>
        <w:spacing w:line="240" w:lineRule="auto"/>
        <w:jc w:val="right"/>
        <w:rPr>
          <w:rFonts w:ascii="GHEA Grapalat" w:hAnsi="GHEA Grapalat"/>
          <w:i w:val="0"/>
          <w:sz w:val="24"/>
          <w:szCs w:val="24"/>
        </w:rPr>
      </w:pPr>
      <w:r w:rsidRPr="004001BB">
        <w:rPr>
          <w:rFonts w:ascii="GHEA Grapalat" w:hAnsi="GHEA Grapalat"/>
          <w:i w:val="0"/>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4001BB">
        <w:rPr>
          <w:rFonts w:ascii="GHEA Grapalat" w:hAnsi="GHEA Grapalat"/>
          <w:i w:val="0"/>
          <w:sz w:val="24"/>
          <w:szCs w:val="24"/>
        </w:rPr>
        <w:br/>
      </w:r>
      <w:r w:rsidRPr="00D071E5">
        <w:rPr>
          <w:rFonts w:ascii="GHEA Grapalat" w:hAnsi="GHEA Grapalat"/>
          <w:i w:val="0"/>
          <w:sz w:val="24"/>
          <w:szCs w:val="24"/>
        </w:rPr>
        <w:t xml:space="preserve">под кодом </w:t>
      </w:r>
      <w:r w:rsidR="00BB3A42">
        <w:rPr>
          <w:rFonts w:ascii="GHEA Grapalat" w:hAnsi="GHEA Grapalat"/>
          <w:i w:val="0"/>
          <w:sz w:val="24"/>
          <w:szCs w:val="24"/>
        </w:rPr>
        <w:t>ԿՄՀ9ՀԴ-ԳՀԱՊՁԲ-2026/01</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0F1325A1"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44ECB129"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w:t>
      </w:r>
      <w:r w:rsidRPr="004001BB">
        <w:rPr>
          <w:rFonts w:ascii="GHEA Grapalat" w:hAnsi="GHEA Grapalat"/>
          <w:i w:val="0"/>
          <w:sz w:val="24"/>
          <w:szCs w:val="24"/>
        </w:rPr>
        <w:t xml:space="preserve">ом </w:t>
      </w:r>
      <w:r w:rsidR="00BB3A42">
        <w:rPr>
          <w:rFonts w:ascii="GHEA Grapalat" w:hAnsi="GHEA Grapalat"/>
          <w:i w:val="0"/>
          <w:sz w:val="24"/>
          <w:szCs w:val="24"/>
        </w:rPr>
        <w:t>ԿՄՀ9ՀԴ-ԳՀԱՊՁԲ-2026/01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2E7DDA83"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w:t>
      </w:r>
      <w:r w:rsidRPr="004001BB">
        <w:rPr>
          <w:rFonts w:ascii="GHEA Grapalat" w:hAnsi="GHEA Grapalat"/>
          <w:i w:val="0"/>
          <w:sz w:val="24"/>
          <w:szCs w:val="24"/>
        </w:rPr>
        <w:t xml:space="preserve">кодом </w:t>
      </w:r>
      <w:r w:rsidR="00BB3A42">
        <w:rPr>
          <w:rFonts w:ascii="GHEA Grapalat" w:hAnsi="GHEA Grapalat"/>
          <w:i w:val="0"/>
          <w:sz w:val="24"/>
          <w:szCs w:val="24"/>
        </w:rPr>
        <w:t>ԿՄՀ9ՀԴ-ԳՀԱՊՁԲ-2026/01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58A08A20"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w:t>
      </w:r>
      <w:r w:rsidRPr="004001BB">
        <w:rPr>
          <w:rFonts w:ascii="GHEA Grapalat" w:hAnsi="GHEA Grapalat"/>
          <w:i w:val="0"/>
          <w:sz w:val="24"/>
          <w:szCs w:val="24"/>
        </w:rPr>
        <w:t xml:space="preserve">кодом </w:t>
      </w:r>
      <w:r w:rsidR="00BB3A42">
        <w:rPr>
          <w:rFonts w:ascii="GHEA Grapalat" w:hAnsi="GHEA Grapalat"/>
          <w:i w:val="0"/>
          <w:sz w:val="24"/>
          <w:szCs w:val="24"/>
        </w:rPr>
        <w:t>ԿՄՀ9ՀԴ-ԳՀԱՊՁԲ-2026/01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4001BB" w:rsidRDefault="00853DFC" w:rsidP="00853DFC">
      <w:pPr>
        <w:rPr>
          <w:rFonts w:ascii="GHEA Grapalat" w:eastAsiaTheme="minorHAnsi" w:hAnsi="GHEA Grapalat" w:cstheme="minorBidi"/>
        </w:rPr>
      </w:pPr>
    </w:p>
    <w:p w14:paraId="778396CF" w14:textId="77777777" w:rsidR="003E31E5" w:rsidRPr="004001BB" w:rsidRDefault="003E31E5" w:rsidP="003E31E5">
      <w:pPr>
        <w:widowControl w:val="0"/>
        <w:spacing w:after="160"/>
        <w:ind w:firstLine="567"/>
        <w:jc w:val="right"/>
        <w:rPr>
          <w:rFonts w:ascii="GHEA Grapalat" w:eastAsiaTheme="minorHAnsi" w:hAnsi="GHEA Grapalat" w:cstheme="minorBidi"/>
        </w:rPr>
      </w:pPr>
      <w:r w:rsidRPr="004001BB">
        <w:rPr>
          <w:rFonts w:ascii="GHEA Grapalat" w:eastAsiaTheme="minorHAnsi" w:hAnsi="GHEA Grapalat" w:cstheme="minorBidi"/>
        </w:rPr>
        <w:lastRenderedPageBreak/>
        <w:t>Приложение № 4</w:t>
      </w:r>
      <w:r w:rsidR="005D6FB8" w:rsidRPr="004001BB">
        <w:rPr>
          <w:rFonts w:ascii="GHEA Grapalat" w:eastAsiaTheme="minorHAnsi" w:hAnsi="GHEA Grapalat" w:cstheme="minorBidi"/>
        </w:rPr>
        <w:t>.</w:t>
      </w:r>
      <w:r w:rsidRPr="004001BB">
        <w:rPr>
          <w:rFonts w:ascii="GHEA Grapalat" w:eastAsiaTheme="minorHAnsi" w:hAnsi="GHEA Grapalat" w:cstheme="minorBidi"/>
        </w:rPr>
        <w:t>1</w:t>
      </w:r>
    </w:p>
    <w:p w14:paraId="0E3D6A3B" w14:textId="20501947" w:rsidR="009B3641" w:rsidRPr="004001BB" w:rsidRDefault="003E31E5" w:rsidP="009B3641">
      <w:pPr>
        <w:pStyle w:val="a3"/>
        <w:spacing w:line="240" w:lineRule="auto"/>
        <w:jc w:val="right"/>
        <w:rPr>
          <w:rFonts w:ascii="GHEA Grapalat" w:eastAsiaTheme="minorHAnsi" w:hAnsi="GHEA Grapalat" w:cstheme="minorBidi"/>
          <w:i w:val="0"/>
          <w:sz w:val="24"/>
          <w:szCs w:val="24"/>
        </w:rPr>
      </w:pPr>
      <w:r w:rsidRPr="004001BB">
        <w:rPr>
          <w:rFonts w:ascii="GHEA Grapalat" w:eastAsiaTheme="minorHAnsi" w:hAnsi="GHEA Grapalat" w:cstheme="minorBidi"/>
          <w:i w:val="0"/>
          <w:sz w:val="24"/>
          <w:szCs w:val="24"/>
        </w:rPr>
        <w:t xml:space="preserve">к Приглашению на </w:t>
      </w:r>
      <w:r w:rsidR="00B4502F" w:rsidRPr="004001BB">
        <w:rPr>
          <w:rFonts w:ascii="GHEA Grapalat" w:eastAsiaTheme="minorHAnsi" w:hAnsi="GHEA Grapalat" w:cstheme="minorBidi"/>
          <w:i w:val="0"/>
          <w:sz w:val="24"/>
          <w:szCs w:val="24"/>
        </w:rPr>
        <w:t xml:space="preserve">ЗАПРОС КОТИРОВКИ </w:t>
      </w:r>
      <w:r w:rsidRPr="004001BB">
        <w:rPr>
          <w:rFonts w:ascii="GHEA Grapalat" w:eastAsiaTheme="minorHAnsi" w:hAnsi="GHEA Grapalat" w:cstheme="minorBidi"/>
          <w:i w:val="0"/>
          <w:sz w:val="24"/>
          <w:szCs w:val="24"/>
        </w:rPr>
        <w:br/>
        <w:t xml:space="preserve">под кодом </w:t>
      </w:r>
      <w:r w:rsidR="00BB3A42">
        <w:rPr>
          <w:rFonts w:ascii="GHEA Grapalat" w:eastAsiaTheme="minorHAnsi" w:hAnsi="GHEA Grapalat" w:cstheme="minorBidi"/>
          <w:i w:val="0"/>
          <w:sz w:val="24"/>
          <w:szCs w:val="24"/>
        </w:rPr>
        <w:t>ԿՄՀ9ՀԴ-ԳՀԱՊՁԲ-2026/01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76805CFF"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D35DF2" w:rsidRPr="00D35DF2">
        <w:rPr>
          <w:rFonts w:ascii="GHEA Grapalat" w:eastAsiaTheme="minorHAnsi" w:hAnsi="GHEA Grapalat" w:cstheme="minorBidi"/>
        </w:rPr>
        <w:t>“</w:t>
      </w:r>
      <w:r w:rsidR="009848F1">
        <w:rPr>
          <w:rFonts w:ascii="GHEA Grapalat" w:eastAsiaTheme="minorHAnsi" w:hAnsi="GHEA Grapalat" w:cstheme="minorBidi"/>
        </w:rPr>
        <w:t>Разданская Основная Школа Номер 9 Им. А. Исаакяна</w:t>
      </w:r>
      <w:r w:rsidR="00D35DF2" w:rsidRPr="00D35DF2">
        <w:rPr>
          <w:rFonts w:ascii="GHEA Grapalat" w:eastAsiaTheme="minorHAnsi" w:hAnsi="GHEA Grapalat" w:cstheme="minorBidi"/>
        </w:rPr>
        <w:t>”</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12783D5F" w:rsidR="003E31E5" w:rsidRPr="00D071E5" w:rsidRDefault="003E31E5" w:rsidP="00507A3F">
      <w:pPr>
        <w:pStyle w:val="a3"/>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w:t>
      </w:r>
      <w:r w:rsidRPr="004001BB">
        <w:rPr>
          <w:rFonts w:ascii="GHEA Grapalat" w:eastAsiaTheme="minorHAnsi" w:hAnsi="GHEA Grapalat" w:cstheme="minorBidi"/>
          <w:i w:val="0"/>
          <w:sz w:val="24"/>
          <w:szCs w:val="24"/>
        </w:rPr>
        <w:t xml:space="preserve">кодом </w:t>
      </w:r>
      <w:r w:rsidR="00507A3F" w:rsidRPr="004001BB">
        <w:rPr>
          <w:rFonts w:ascii="GHEA Grapalat" w:eastAsiaTheme="minorHAnsi" w:hAnsi="GHEA Grapalat" w:cstheme="minorBidi"/>
          <w:i w:val="0"/>
          <w:sz w:val="24"/>
          <w:szCs w:val="24"/>
        </w:rPr>
        <w:t xml:space="preserve"> </w:t>
      </w:r>
      <w:r w:rsidR="00BB3A42">
        <w:rPr>
          <w:rFonts w:ascii="GHEA Grapalat" w:eastAsiaTheme="minorHAnsi" w:hAnsi="GHEA Grapalat" w:cstheme="minorBidi"/>
          <w:i w:val="0"/>
          <w:sz w:val="24"/>
          <w:szCs w:val="24"/>
        </w:rPr>
        <w:t>ԿՄՀ9ՀԴ-ԳՀԱՊՁԲ-2026/01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r w:rsidRPr="004001BB">
        <w:rPr>
          <w:rFonts w:ascii="GHEA Grapalat" w:eastAsiaTheme="minorHAnsi" w:hAnsi="GHEA Grapalat" w:cstheme="minorBidi"/>
          <w:i w:val="0"/>
          <w:sz w:val="24"/>
          <w:szCs w:val="24"/>
        </w:rPr>
        <w:t xml:space="preserve">                                                         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0822B481"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rsidRPr="004001BB">
              <w:rPr>
                <w:rFonts w:ascii="GHEA Grapalat" w:hAnsi="GHEA Grapalat"/>
              </w:rPr>
              <w:t xml:space="preserve"> </w:t>
            </w:r>
            <w:r w:rsidR="00D35DF2" w:rsidRPr="00D35DF2">
              <w:rPr>
                <w:rFonts w:ascii="GHEA Grapalat" w:hAnsi="GHEA Grapalat"/>
              </w:rPr>
              <w:t>“</w:t>
            </w:r>
            <w:r w:rsidR="009848F1">
              <w:rPr>
                <w:rFonts w:ascii="GHEA Grapalat" w:hAnsi="GHEA Grapalat"/>
              </w:rPr>
              <w:t>Разданская Основная Школа Номер 9 Им. А. Исаакяна</w:t>
            </w:r>
            <w:r w:rsidR="00D35DF2" w:rsidRPr="00E260A3">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02EF8427"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D34B4F">
              <w:t xml:space="preserve"> </w:t>
            </w:r>
            <w:r w:rsidR="00571E10">
              <w:t xml:space="preserve"> </w:t>
            </w:r>
            <w:r w:rsidR="006A465C">
              <w:t xml:space="preserve"> </w:t>
            </w:r>
            <w:r w:rsidR="00E260A3" w:rsidRPr="00E260A3">
              <w:rPr>
                <w:rFonts w:ascii="GHEA Grapalat" w:hAnsi="GHEA Grapalat" w:cs="Arial"/>
                <w:sz w:val="20"/>
                <w:szCs w:val="20"/>
              </w:rPr>
              <w:t>03006417</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70419029"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D34B4F">
              <w:t xml:space="preserve">  </w:t>
            </w:r>
            <w:r w:rsidR="00571E10">
              <w:t xml:space="preserve"> </w:t>
            </w:r>
            <w:r w:rsidR="006A465C">
              <w:t xml:space="preserve"> </w:t>
            </w:r>
            <w:r w:rsidR="00E260A3" w:rsidRPr="00E260A3">
              <w:rPr>
                <w:rFonts w:ascii="GHEA Grapalat" w:hAnsi="GHEA Grapalat" w:cs="Arial"/>
                <w:sz w:val="20"/>
                <w:szCs w:val="20"/>
              </w:rPr>
              <w:t>900128000164</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3B201C82"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BB3A42">
        <w:rPr>
          <w:rFonts w:ascii="GHEA Grapalat" w:hAnsi="GHEA Grapalat"/>
          <w:b/>
          <w:bCs/>
          <w:i w:val="0"/>
          <w:sz w:val="24"/>
          <w:szCs w:val="24"/>
        </w:rPr>
        <w:t>ԿՄՀ9ՀԴ-ԳՀԱՊՁԲ-2026/01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6918CB85"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56240530" w:rsidR="000A214C" w:rsidRPr="009D3236" w:rsidRDefault="000A214C" w:rsidP="006D1F43">
      <w:pPr>
        <w:widowControl w:val="0"/>
        <w:tabs>
          <w:tab w:val="left" w:pos="567"/>
        </w:tabs>
        <w:jc w:val="both"/>
        <w:rPr>
          <w:rFonts w:ascii="GHEA Grapalat" w:hAnsi="GHEA Grapalat"/>
          <w:spacing w:val="-6"/>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E260A3" w:rsidRPr="00E260A3">
        <w:rPr>
          <w:rFonts w:ascii="GHEA Grapalat" w:hAnsi="GHEA Grapalat"/>
          <w:spacing w:val="-6"/>
        </w:rPr>
        <w:t>“</w:t>
      </w:r>
      <w:r w:rsidR="009848F1">
        <w:rPr>
          <w:rFonts w:ascii="GHEA Grapalat" w:hAnsi="GHEA Grapalat"/>
        </w:rPr>
        <w:t>Разданская Основная Школа Номер 9 Им. А. Исаакяна</w:t>
      </w:r>
      <w:r w:rsidR="00E260A3" w:rsidRPr="00E260A3">
        <w:rPr>
          <w:rFonts w:ascii="GHEA Grapalat" w:hAnsi="GHEA Grapalat"/>
        </w:rPr>
        <w:t>”</w:t>
      </w:r>
      <w:r w:rsidRPr="00D071E5">
        <w:rPr>
          <w:rFonts w:ascii="GHEA Grapalat" w:hAnsi="GHEA Grapalat"/>
          <w:spacing w:val="-6"/>
        </w:rPr>
        <w:t xml:space="preserve">*(далее — Заказчик) </w:t>
      </w:r>
    </w:p>
    <w:p w14:paraId="4F07A06A" w14:textId="77777777" w:rsidR="000A214C" w:rsidRPr="009D3236" w:rsidRDefault="000A214C" w:rsidP="00C867A0">
      <w:pPr>
        <w:widowControl w:val="0"/>
        <w:tabs>
          <w:tab w:val="left" w:pos="284"/>
        </w:tabs>
        <w:spacing w:after="160"/>
        <w:jc w:val="both"/>
        <w:rPr>
          <w:rFonts w:ascii="GHEA Grapalat" w:hAnsi="GHEA Grapalat"/>
          <w:spacing w:val="-6"/>
        </w:rPr>
      </w:pPr>
      <w:r w:rsidRPr="009D3236">
        <w:rPr>
          <w:rFonts w:ascii="GHEA Grapalat" w:hAnsi="GHEA Grapalat"/>
          <w:spacing w:val="-6"/>
        </w:rPr>
        <w:t>наименование заказчика</w:t>
      </w:r>
    </w:p>
    <w:p w14:paraId="14C5D935" w14:textId="43DBC28D" w:rsidR="001359A9" w:rsidRPr="009D3236" w:rsidRDefault="000A214C" w:rsidP="001359A9">
      <w:pPr>
        <w:pStyle w:val="a3"/>
        <w:spacing w:line="240" w:lineRule="auto"/>
        <w:ind w:firstLine="0"/>
        <w:jc w:val="right"/>
        <w:rPr>
          <w:rFonts w:ascii="GHEA Grapalat" w:hAnsi="GHEA Grapalat"/>
          <w:i w:val="0"/>
          <w:spacing w:val="-6"/>
          <w:sz w:val="24"/>
          <w:szCs w:val="24"/>
        </w:rPr>
      </w:pPr>
      <w:r w:rsidRPr="009D3236">
        <w:rPr>
          <w:rFonts w:ascii="GHEA Grapalat" w:hAnsi="GHEA Grapalat"/>
          <w:i w:val="0"/>
          <w:spacing w:val="-6"/>
          <w:sz w:val="24"/>
          <w:szCs w:val="24"/>
        </w:rPr>
        <w:t xml:space="preserve">процедуре закупок под кодом </w:t>
      </w:r>
      <w:r w:rsidR="00BB3A42">
        <w:rPr>
          <w:rFonts w:ascii="GHEA Grapalat" w:hAnsi="GHEA Grapalat"/>
          <w:i w:val="0"/>
          <w:spacing w:val="-6"/>
          <w:sz w:val="24"/>
          <w:szCs w:val="24"/>
        </w:rPr>
        <w:t>ԿՄՀ9ՀԴ-ԳՀԱՊՁԲ-2026/01</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76133746"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rsidRPr="009D3236">
              <w:rPr>
                <w:rFonts w:ascii="GHEA Grapalat" w:hAnsi="GHEA Grapalat"/>
              </w:rPr>
              <w:t xml:space="preserve"> </w:t>
            </w:r>
            <w:r w:rsidR="003D5C85" w:rsidRPr="003D5C85">
              <w:rPr>
                <w:rFonts w:ascii="GHEA Grapalat" w:hAnsi="GHEA Grapalat"/>
              </w:rPr>
              <w:t>“</w:t>
            </w:r>
            <w:r w:rsidR="009848F1">
              <w:rPr>
                <w:rFonts w:ascii="GHEA Grapalat" w:hAnsi="GHEA Grapalat"/>
              </w:rPr>
              <w:t>Разданская Основная Школа Номер 9 Им. А. Исаакяна</w:t>
            </w:r>
            <w:r w:rsidR="003D5C85" w:rsidRPr="003D5C85">
              <w:rPr>
                <w:rFonts w:ascii="GHEA Grapalat" w:hAnsi="GHEA Grapalat"/>
              </w:rPr>
              <w:t>”</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09C94EDA"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D34B4F">
              <w:t xml:space="preserve">  </w:t>
            </w:r>
            <w:r w:rsidR="00804508">
              <w:t xml:space="preserve"> </w:t>
            </w:r>
            <w:r w:rsidR="00921E94">
              <w:t xml:space="preserve"> </w:t>
            </w:r>
            <w:r w:rsidR="00E260A3" w:rsidRPr="00E260A3">
              <w:rPr>
                <w:rFonts w:ascii="GHEA Grapalat" w:hAnsi="GHEA Grapalat" w:cs="Arial"/>
                <w:sz w:val="20"/>
                <w:szCs w:val="20"/>
              </w:rPr>
              <w:t>03006417</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6A786B1" w14:textId="77777777" w:rsidR="009B3641" w:rsidRDefault="009B3641" w:rsidP="009B3641">
            <w:pPr>
              <w:widowControl w:val="0"/>
              <w:tabs>
                <w:tab w:val="left" w:pos="855"/>
              </w:tabs>
              <w:spacing w:after="160"/>
              <w:ind w:left="360"/>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D34B4F">
              <w:t xml:space="preserve">  </w:t>
            </w:r>
            <w:r w:rsidR="00571E10">
              <w:t xml:space="preserve"> </w:t>
            </w:r>
            <w:r w:rsidR="00921E94">
              <w:t xml:space="preserve"> </w:t>
            </w:r>
            <w:r w:rsidR="00E260A3" w:rsidRPr="00E260A3">
              <w:t>900128000164</w:t>
            </w:r>
          </w:p>
          <w:p w14:paraId="361DB860" w14:textId="25862789" w:rsidR="003D5C85" w:rsidRPr="00D071E5" w:rsidRDefault="003D5C85" w:rsidP="009B3641">
            <w:pPr>
              <w:widowControl w:val="0"/>
              <w:tabs>
                <w:tab w:val="left" w:pos="855"/>
              </w:tabs>
              <w:spacing w:after="160"/>
              <w:ind w:left="360"/>
              <w:rPr>
                <w:rFonts w:ascii="GHEA Grapalat" w:hAnsi="GHEA Grapalat"/>
                <w:lang w:val="en-US"/>
              </w:rPr>
            </w:pP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453DDAAF"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BB3A42">
        <w:rPr>
          <w:rFonts w:ascii="GHEA Grapalat" w:hAnsi="GHEA Grapalat"/>
          <w:b/>
          <w:bCs/>
          <w:sz w:val="22"/>
          <w:szCs w:val="22"/>
          <w:lang w:val="af-ZA"/>
        </w:rPr>
        <w:t>ԿՄՀ9ՀԴ-ԳՀԱՊՁԲ-2026/01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071E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AA613F">
          <w:footerReference w:type="default" r:id="rId10"/>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E83224">
        <w:trPr>
          <w:jc w:val="center"/>
        </w:trPr>
        <w:tc>
          <w:tcPr>
            <w:tcW w:w="15867" w:type="dxa"/>
            <w:gridSpan w:val="12"/>
            <w:vAlign w:val="center"/>
          </w:tcPr>
          <w:p w14:paraId="18873B3C"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800EDC" w:rsidRPr="00921E94" w14:paraId="691572B6" w14:textId="77777777" w:rsidTr="00800EDC">
        <w:trPr>
          <w:trHeight w:val="246"/>
          <w:jc w:val="center"/>
        </w:trPr>
        <w:tc>
          <w:tcPr>
            <w:tcW w:w="777" w:type="dxa"/>
            <w:vAlign w:val="center"/>
          </w:tcPr>
          <w:p w14:paraId="5BDE6414" w14:textId="458F52BB" w:rsidR="00800EDC" w:rsidRPr="009C3FDB" w:rsidRDefault="00800EDC" w:rsidP="00800EDC">
            <w:pPr>
              <w:widowControl w:val="0"/>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00AB211A"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15872400</w:t>
            </w:r>
          </w:p>
        </w:tc>
        <w:tc>
          <w:tcPr>
            <w:tcW w:w="1276" w:type="dxa"/>
            <w:vAlign w:val="center"/>
          </w:tcPr>
          <w:p w14:paraId="39EBDA4A" w14:textId="02805AF9"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0F2756E4" w14:textId="77777777" w:rsidR="00800EDC" w:rsidRPr="009432D0" w:rsidRDefault="00800EDC" w:rsidP="00800EDC">
            <w:pPr>
              <w:widowControl w:val="0"/>
              <w:jc w:val="center"/>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733D2F08" w:rsidR="00800EDC" w:rsidRPr="00D071E5" w:rsidRDefault="00800EDC" w:rsidP="00800EDC">
            <w:pPr>
              <w:widowControl w:val="0"/>
              <w:jc w:val="center"/>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321FC421" w:rsidR="00800EDC" w:rsidRPr="00921E94" w:rsidRDefault="00800EDC" w:rsidP="00800EDC">
            <w:pPr>
              <w:widowControl w:val="0"/>
              <w:jc w:val="center"/>
              <w:rPr>
                <w:rFonts w:ascii="GHEA Grapalat" w:hAnsi="GHEA Grapalat"/>
                <w:sz w:val="16"/>
                <w:szCs w:val="16"/>
              </w:rPr>
            </w:pPr>
          </w:p>
        </w:tc>
        <w:tc>
          <w:tcPr>
            <w:tcW w:w="992" w:type="dxa"/>
            <w:vAlign w:val="center"/>
          </w:tcPr>
          <w:p w14:paraId="7992018D" w14:textId="54C48C46"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31,671</w:t>
            </w:r>
          </w:p>
        </w:tc>
        <w:tc>
          <w:tcPr>
            <w:tcW w:w="855" w:type="dxa"/>
            <w:vAlign w:val="center"/>
          </w:tcPr>
          <w:p w14:paraId="715276DB" w14:textId="3DF3BD34" w:rsidR="00800EDC" w:rsidRPr="00921E94" w:rsidRDefault="00800EDC" w:rsidP="00800EDC">
            <w:pPr>
              <w:widowControl w:val="0"/>
              <w:jc w:val="center"/>
              <w:rPr>
                <w:rFonts w:ascii="GHEA Grapalat" w:hAnsi="GHEA Grapalat"/>
                <w:sz w:val="16"/>
                <w:szCs w:val="16"/>
              </w:rPr>
            </w:pPr>
          </w:p>
        </w:tc>
        <w:tc>
          <w:tcPr>
            <w:tcW w:w="846" w:type="dxa"/>
            <w:vAlign w:val="center"/>
          </w:tcPr>
          <w:p w14:paraId="03A69A7C" w14:textId="17E1FD3B" w:rsidR="00800EDC" w:rsidRPr="00AC3F76"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29814251" w14:textId="275D26AC"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5ED9EAE6" w14:textId="4A0B7368" w:rsidR="00800EDC" w:rsidRPr="00BB3A42" w:rsidRDefault="00800EDC" w:rsidP="00800EDC">
            <w:pPr>
              <w:widowControl w:val="0"/>
              <w:jc w:val="center"/>
              <w:rPr>
                <w:rFonts w:ascii="GHEA Grapalat" w:hAnsi="GHEA Grapalat"/>
                <w:sz w:val="16"/>
                <w:szCs w:val="16"/>
              </w:rPr>
            </w:pPr>
            <w:r w:rsidRPr="00921E94">
              <w:rPr>
                <w:rFonts w:ascii="GHEA Grapalat" w:hAnsi="GHEA Grapalat"/>
                <w:sz w:val="16"/>
                <w:szCs w:val="16"/>
              </w:rPr>
              <w:t xml:space="preserve">с момента вступления договора в силу до </w:t>
            </w:r>
            <w:r>
              <w:rPr>
                <w:rFonts w:ascii="GHEA Grapalat" w:hAnsi="GHEA Grapalat"/>
                <w:sz w:val="16"/>
                <w:szCs w:val="16"/>
              </w:rPr>
              <w:t>25.</w:t>
            </w:r>
            <w:r w:rsidRPr="00BB3A42">
              <w:rPr>
                <w:rFonts w:ascii="GHEA Grapalat" w:hAnsi="GHEA Grapalat"/>
                <w:sz w:val="16"/>
                <w:szCs w:val="16"/>
              </w:rPr>
              <w:t>05</w:t>
            </w:r>
            <w:r>
              <w:rPr>
                <w:rFonts w:ascii="GHEA Grapalat" w:hAnsi="GHEA Grapalat"/>
                <w:sz w:val="16"/>
                <w:szCs w:val="16"/>
              </w:rPr>
              <w:t>.202</w:t>
            </w:r>
            <w:r w:rsidRPr="00BB3A42">
              <w:rPr>
                <w:rFonts w:ascii="GHEA Grapalat" w:hAnsi="GHEA Grapalat"/>
                <w:sz w:val="16"/>
                <w:szCs w:val="16"/>
              </w:rPr>
              <w:t>6</w:t>
            </w:r>
          </w:p>
        </w:tc>
      </w:tr>
      <w:tr w:rsidR="00800EDC" w:rsidRPr="00921E94" w14:paraId="0129242A" w14:textId="77777777" w:rsidTr="00800EDC">
        <w:trPr>
          <w:trHeight w:val="246"/>
          <w:jc w:val="center"/>
        </w:trPr>
        <w:tc>
          <w:tcPr>
            <w:tcW w:w="777" w:type="dxa"/>
            <w:vAlign w:val="center"/>
          </w:tcPr>
          <w:p w14:paraId="7E6B824F" w14:textId="2665B743" w:rsidR="00800EDC" w:rsidRPr="001A1CC9" w:rsidRDefault="00800EDC" w:rsidP="00800EDC">
            <w:pPr>
              <w:widowControl w:val="0"/>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627BBC2D"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15421100</w:t>
            </w:r>
          </w:p>
        </w:tc>
        <w:tc>
          <w:tcPr>
            <w:tcW w:w="1276" w:type="dxa"/>
            <w:vAlign w:val="center"/>
          </w:tcPr>
          <w:p w14:paraId="43F46D4D" w14:textId="0103D329"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33A3CEAB" w14:textId="43AAC4C8" w:rsidR="00800EDC" w:rsidRPr="00D071E5" w:rsidRDefault="00800EDC" w:rsidP="00800EDC">
            <w:pPr>
              <w:widowControl w:val="0"/>
              <w:jc w:val="center"/>
              <w:rPr>
                <w:rFonts w:ascii="GHEA Grapalat" w:hAnsi="GHEA Grapalat"/>
                <w:sz w:val="16"/>
                <w:szCs w:val="16"/>
              </w:rPr>
            </w:pPr>
            <w:r w:rsidRPr="009432D0">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66EE191B"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07B3ECB9" w:rsidR="00800EDC" w:rsidRPr="00921E94" w:rsidRDefault="00800EDC" w:rsidP="00800EDC">
            <w:pPr>
              <w:widowControl w:val="0"/>
              <w:jc w:val="center"/>
              <w:rPr>
                <w:rFonts w:ascii="GHEA Grapalat" w:hAnsi="GHEA Grapalat"/>
                <w:sz w:val="16"/>
                <w:szCs w:val="16"/>
              </w:rPr>
            </w:pPr>
          </w:p>
        </w:tc>
        <w:tc>
          <w:tcPr>
            <w:tcW w:w="992" w:type="dxa"/>
            <w:vAlign w:val="center"/>
          </w:tcPr>
          <w:p w14:paraId="5A580F03" w14:textId="06CAD403"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180,711</w:t>
            </w:r>
          </w:p>
        </w:tc>
        <w:tc>
          <w:tcPr>
            <w:tcW w:w="855" w:type="dxa"/>
            <w:vAlign w:val="center"/>
          </w:tcPr>
          <w:p w14:paraId="7F44C77E" w14:textId="4AAE4D6E" w:rsidR="00800EDC" w:rsidRPr="00921E94" w:rsidRDefault="00800EDC" w:rsidP="00800EDC">
            <w:pPr>
              <w:widowControl w:val="0"/>
              <w:jc w:val="center"/>
              <w:rPr>
                <w:rFonts w:ascii="GHEA Grapalat" w:hAnsi="GHEA Grapalat"/>
                <w:sz w:val="16"/>
                <w:szCs w:val="16"/>
              </w:rPr>
            </w:pPr>
          </w:p>
        </w:tc>
        <w:tc>
          <w:tcPr>
            <w:tcW w:w="846" w:type="dxa"/>
            <w:vAlign w:val="center"/>
          </w:tcPr>
          <w:p w14:paraId="0CA63213" w14:textId="38039074"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5EDBBBC5" w14:textId="3BA164CF"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EBF6F9A" w14:textId="7C3E61BC"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62928318" w14:textId="77777777" w:rsidTr="00800EDC">
        <w:trPr>
          <w:trHeight w:val="246"/>
          <w:jc w:val="center"/>
        </w:trPr>
        <w:tc>
          <w:tcPr>
            <w:tcW w:w="777" w:type="dxa"/>
            <w:vAlign w:val="center"/>
          </w:tcPr>
          <w:p w14:paraId="3FAA003E" w14:textId="27344B53" w:rsidR="00800EDC" w:rsidRPr="001A1CC9" w:rsidRDefault="00800EDC" w:rsidP="00800EDC">
            <w:pPr>
              <w:widowControl w:val="0"/>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4B10D2F8"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15614200</w:t>
            </w:r>
          </w:p>
        </w:tc>
        <w:tc>
          <w:tcPr>
            <w:tcW w:w="1276" w:type="dxa"/>
            <w:vAlign w:val="center"/>
          </w:tcPr>
          <w:p w14:paraId="3BE07F79" w14:textId="112EA5AD"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0F22DBE4" w14:textId="456E1EA0" w:rsidR="00800EDC" w:rsidRPr="00D071E5" w:rsidRDefault="00800EDC" w:rsidP="00800EDC">
            <w:pPr>
              <w:widowControl w:val="0"/>
              <w:jc w:val="center"/>
              <w:rPr>
                <w:rFonts w:ascii="GHEA Grapalat" w:hAnsi="GHEA Grapalat"/>
                <w:sz w:val="16"/>
                <w:szCs w:val="16"/>
              </w:rPr>
            </w:pPr>
            <w:r w:rsidRPr="009432D0">
              <w:rPr>
                <w:rFonts w:ascii="GHEA Grapalat" w:hAnsi="GHEA Grapalat"/>
                <w:sz w:val="16"/>
                <w:szCs w:val="16"/>
              </w:rPr>
              <w:t xml:space="preserve">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w:t>
            </w:r>
            <w:r w:rsidRPr="009432D0">
              <w:rPr>
                <w:rFonts w:ascii="GHEA Grapalat" w:hAnsi="GHEA Grapalat"/>
                <w:sz w:val="16"/>
                <w:szCs w:val="16"/>
              </w:rPr>
              <w:lastRenderedPageBreak/>
              <w:t>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3485932" w14:textId="1C8D3AAB" w:rsidR="00800EDC" w:rsidRPr="00921E94" w:rsidRDefault="00800EDC" w:rsidP="00800EDC">
            <w:pPr>
              <w:widowControl w:val="0"/>
              <w:jc w:val="center"/>
              <w:rPr>
                <w:rFonts w:ascii="GHEA Grapalat" w:hAnsi="GHEA Grapalat"/>
                <w:sz w:val="16"/>
                <w:szCs w:val="16"/>
              </w:rPr>
            </w:pPr>
          </w:p>
        </w:tc>
        <w:tc>
          <w:tcPr>
            <w:tcW w:w="992" w:type="dxa"/>
            <w:vAlign w:val="center"/>
          </w:tcPr>
          <w:p w14:paraId="3992BF96" w14:textId="1FA2CD42"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223,56</w:t>
            </w:r>
          </w:p>
        </w:tc>
        <w:tc>
          <w:tcPr>
            <w:tcW w:w="855" w:type="dxa"/>
            <w:vAlign w:val="center"/>
          </w:tcPr>
          <w:p w14:paraId="4DCCB109" w14:textId="1BDD5120" w:rsidR="00800EDC" w:rsidRPr="00921E94" w:rsidRDefault="00800EDC" w:rsidP="00800EDC">
            <w:pPr>
              <w:widowControl w:val="0"/>
              <w:jc w:val="center"/>
              <w:rPr>
                <w:rFonts w:ascii="GHEA Grapalat" w:hAnsi="GHEA Grapalat"/>
                <w:sz w:val="16"/>
                <w:szCs w:val="16"/>
              </w:rPr>
            </w:pPr>
          </w:p>
        </w:tc>
        <w:tc>
          <w:tcPr>
            <w:tcW w:w="846" w:type="dxa"/>
            <w:vAlign w:val="center"/>
          </w:tcPr>
          <w:p w14:paraId="40B0946A" w14:textId="7F7EBD2B"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513A80CC" w14:textId="39A52840"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C6BE73A" w14:textId="0EB5AAF1"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3C0D3C80" w14:textId="77777777" w:rsidTr="00800EDC">
        <w:trPr>
          <w:trHeight w:val="246"/>
          <w:jc w:val="center"/>
        </w:trPr>
        <w:tc>
          <w:tcPr>
            <w:tcW w:w="777" w:type="dxa"/>
            <w:vAlign w:val="center"/>
          </w:tcPr>
          <w:p w14:paraId="5559F285" w14:textId="1C3A7BA8" w:rsidR="00800EDC" w:rsidRPr="001A1CC9" w:rsidRDefault="00800EDC" w:rsidP="00800EDC">
            <w:pPr>
              <w:widowControl w:val="0"/>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6B9CC87" w14:textId="75373706"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3221110</w:t>
            </w:r>
          </w:p>
        </w:tc>
        <w:tc>
          <w:tcPr>
            <w:tcW w:w="1276" w:type="dxa"/>
            <w:vAlign w:val="center"/>
          </w:tcPr>
          <w:p w14:paraId="50E84CAE" w14:textId="45969F90"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7AE8FD7E" w14:textId="2293D27B" w:rsidR="00800EDC" w:rsidRPr="00D071E5" w:rsidRDefault="00800EDC" w:rsidP="00800EDC">
            <w:pPr>
              <w:widowControl w:val="0"/>
              <w:jc w:val="center"/>
              <w:rPr>
                <w:rFonts w:ascii="GHEA Grapalat" w:hAnsi="GHEA Grapalat"/>
                <w:sz w:val="16"/>
                <w:szCs w:val="16"/>
              </w:rPr>
            </w:pPr>
            <w:r w:rsidRPr="009432D0">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p>
        </w:tc>
        <w:tc>
          <w:tcPr>
            <w:tcW w:w="851" w:type="dxa"/>
            <w:vAlign w:val="center"/>
          </w:tcPr>
          <w:p w14:paraId="5751CF2C" w14:textId="386D41C3"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71107435" w:rsidR="00800EDC" w:rsidRPr="00921E94" w:rsidRDefault="00800EDC" w:rsidP="00800EDC">
            <w:pPr>
              <w:widowControl w:val="0"/>
              <w:jc w:val="center"/>
              <w:rPr>
                <w:rFonts w:ascii="GHEA Grapalat" w:hAnsi="GHEA Grapalat"/>
                <w:sz w:val="16"/>
                <w:szCs w:val="16"/>
              </w:rPr>
            </w:pPr>
          </w:p>
        </w:tc>
        <w:tc>
          <w:tcPr>
            <w:tcW w:w="992" w:type="dxa"/>
            <w:vAlign w:val="center"/>
          </w:tcPr>
          <w:p w14:paraId="39D786E9" w14:textId="4BB777F8"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137,862</w:t>
            </w:r>
          </w:p>
        </w:tc>
        <w:tc>
          <w:tcPr>
            <w:tcW w:w="855" w:type="dxa"/>
            <w:vAlign w:val="center"/>
          </w:tcPr>
          <w:p w14:paraId="1C5F77E2" w14:textId="147DFC23" w:rsidR="00800EDC" w:rsidRPr="00921E94" w:rsidRDefault="00800EDC" w:rsidP="00800EDC">
            <w:pPr>
              <w:widowControl w:val="0"/>
              <w:jc w:val="center"/>
              <w:rPr>
                <w:rFonts w:ascii="GHEA Grapalat" w:hAnsi="GHEA Grapalat"/>
                <w:sz w:val="16"/>
                <w:szCs w:val="16"/>
              </w:rPr>
            </w:pPr>
          </w:p>
        </w:tc>
        <w:tc>
          <w:tcPr>
            <w:tcW w:w="846" w:type="dxa"/>
            <w:vAlign w:val="center"/>
          </w:tcPr>
          <w:p w14:paraId="1586C769" w14:textId="03D1599C"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6E9CC45C" w14:textId="1005EAEE"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0F25E6A0" w14:textId="3B5BFA70"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4E31D089" w14:textId="77777777" w:rsidTr="00800EDC">
        <w:trPr>
          <w:trHeight w:val="246"/>
          <w:jc w:val="center"/>
        </w:trPr>
        <w:tc>
          <w:tcPr>
            <w:tcW w:w="777" w:type="dxa"/>
            <w:vAlign w:val="center"/>
          </w:tcPr>
          <w:p w14:paraId="453CE7A0" w14:textId="0AA6A0F8" w:rsidR="00800EDC" w:rsidRPr="001A1CC9" w:rsidRDefault="00800EDC" w:rsidP="00800EDC">
            <w:pPr>
              <w:widowControl w:val="0"/>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4C8EB18D" w14:textId="5280D286"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15331151</w:t>
            </w:r>
          </w:p>
        </w:tc>
        <w:tc>
          <w:tcPr>
            <w:tcW w:w="1276" w:type="dxa"/>
            <w:vAlign w:val="center"/>
          </w:tcPr>
          <w:p w14:paraId="193E528E" w14:textId="57CBB56D"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6F1CD62"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0560DA22" w14:textId="0B31CAF1" w:rsidR="00800EDC" w:rsidRPr="00D071E5" w:rsidRDefault="00800EDC" w:rsidP="00800EDC">
            <w:pPr>
              <w:widowControl w:val="0"/>
              <w:jc w:val="center"/>
              <w:rPr>
                <w:rFonts w:ascii="GHEA Grapalat" w:hAnsi="GHEA Grapalat"/>
                <w:sz w:val="16"/>
                <w:szCs w:val="16"/>
              </w:rPr>
            </w:pPr>
            <w:r w:rsidRPr="009432D0">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6F9D004C" w14:textId="5280AF3A"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5215B6B" w14:textId="1F46F70A" w:rsidR="00800EDC" w:rsidRPr="00921E94" w:rsidRDefault="00800EDC" w:rsidP="00800EDC">
            <w:pPr>
              <w:widowControl w:val="0"/>
              <w:jc w:val="center"/>
              <w:rPr>
                <w:rFonts w:ascii="GHEA Grapalat" w:hAnsi="GHEA Grapalat"/>
                <w:sz w:val="16"/>
                <w:szCs w:val="16"/>
              </w:rPr>
            </w:pPr>
          </w:p>
        </w:tc>
        <w:tc>
          <w:tcPr>
            <w:tcW w:w="992" w:type="dxa"/>
            <w:vAlign w:val="center"/>
          </w:tcPr>
          <w:p w14:paraId="1BBD02CC" w14:textId="1AFF629B"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93,15</w:t>
            </w:r>
          </w:p>
        </w:tc>
        <w:tc>
          <w:tcPr>
            <w:tcW w:w="855" w:type="dxa"/>
            <w:vAlign w:val="center"/>
          </w:tcPr>
          <w:p w14:paraId="3D210761" w14:textId="403E9771" w:rsidR="00800EDC" w:rsidRPr="00921E94" w:rsidRDefault="00800EDC" w:rsidP="00800EDC">
            <w:pPr>
              <w:widowControl w:val="0"/>
              <w:jc w:val="center"/>
              <w:rPr>
                <w:rFonts w:ascii="GHEA Grapalat" w:hAnsi="GHEA Grapalat"/>
                <w:sz w:val="16"/>
                <w:szCs w:val="16"/>
              </w:rPr>
            </w:pPr>
          </w:p>
        </w:tc>
        <w:tc>
          <w:tcPr>
            <w:tcW w:w="846" w:type="dxa"/>
            <w:vAlign w:val="center"/>
          </w:tcPr>
          <w:p w14:paraId="3724E1B7" w14:textId="46735166"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1CF3FC47" w14:textId="4E127178"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5721FE9E" w14:textId="625B807E"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2875CC81" w14:textId="77777777" w:rsidTr="00800EDC">
        <w:trPr>
          <w:trHeight w:val="246"/>
          <w:jc w:val="center"/>
        </w:trPr>
        <w:tc>
          <w:tcPr>
            <w:tcW w:w="777" w:type="dxa"/>
            <w:vAlign w:val="center"/>
          </w:tcPr>
          <w:p w14:paraId="44FCB783" w14:textId="357A01C4" w:rsidR="00800EDC" w:rsidRPr="001A1CC9" w:rsidRDefault="00800EDC" w:rsidP="00800EDC">
            <w:pPr>
              <w:widowControl w:val="0"/>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E19033E" w14:textId="692FBCC5"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3222128</w:t>
            </w:r>
          </w:p>
        </w:tc>
        <w:tc>
          <w:tcPr>
            <w:tcW w:w="1276" w:type="dxa"/>
            <w:vAlign w:val="center"/>
          </w:tcPr>
          <w:p w14:paraId="109E3585" w14:textId="2C5FDB07"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35D38E6C" w14:textId="7B06DC5C" w:rsidR="00800EDC" w:rsidRPr="00D071E5" w:rsidRDefault="00800EDC" w:rsidP="00800EDC">
            <w:pPr>
              <w:widowControl w:val="0"/>
              <w:jc w:val="center"/>
              <w:rPr>
                <w:rFonts w:ascii="GHEA Grapalat" w:hAnsi="GHEA Grapalat"/>
                <w:sz w:val="16"/>
                <w:szCs w:val="16"/>
              </w:rPr>
            </w:pPr>
            <w:r w:rsidRPr="009432D0">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7DCEA1AA"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007FEFC3" w:rsidR="00800EDC" w:rsidRPr="00921E94" w:rsidRDefault="00800EDC" w:rsidP="00800EDC">
            <w:pPr>
              <w:widowControl w:val="0"/>
              <w:jc w:val="center"/>
              <w:rPr>
                <w:rFonts w:ascii="GHEA Grapalat" w:hAnsi="GHEA Grapalat"/>
                <w:sz w:val="16"/>
                <w:szCs w:val="16"/>
              </w:rPr>
            </w:pPr>
          </w:p>
        </w:tc>
        <w:tc>
          <w:tcPr>
            <w:tcW w:w="992" w:type="dxa"/>
            <w:vAlign w:val="center"/>
          </w:tcPr>
          <w:p w14:paraId="5A7ED366" w14:textId="2B37F9AE"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931,5</w:t>
            </w:r>
          </w:p>
        </w:tc>
        <w:tc>
          <w:tcPr>
            <w:tcW w:w="855" w:type="dxa"/>
            <w:vAlign w:val="center"/>
          </w:tcPr>
          <w:p w14:paraId="4E80D848" w14:textId="3C44A3E4" w:rsidR="00800EDC" w:rsidRPr="00921E94" w:rsidRDefault="00800EDC" w:rsidP="00800EDC">
            <w:pPr>
              <w:widowControl w:val="0"/>
              <w:jc w:val="center"/>
              <w:rPr>
                <w:rFonts w:ascii="GHEA Grapalat" w:hAnsi="GHEA Grapalat"/>
                <w:sz w:val="16"/>
                <w:szCs w:val="16"/>
              </w:rPr>
            </w:pPr>
          </w:p>
        </w:tc>
        <w:tc>
          <w:tcPr>
            <w:tcW w:w="846" w:type="dxa"/>
            <w:vAlign w:val="center"/>
          </w:tcPr>
          <w:p w14:paraId="3FF60F08" w14:textId="06185B5B"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5DAB8DAE" w14:textId="3497ED99"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19673C02" w14:textId="734EC17F"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39C25331" w14:textId="77777777" w:rsidTr="00800EDC">
        <w:trPr>
          <w:trHeight w:val="246"/>
          <w:jc w:val="center"/>
        </w:trPr>
        <w:tc>
          <w:tcPr>
            <w:tcW w:w="777" w:type="dxa"/>
            <w:vAlign w:val="center"/>
          </w:tcPr>
          <w:p w14:paraId="37AF753F" w14:textId="24A29478"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6131C727" w14:textId="616AA6B2"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3221410</w:t>
            </w:r>
          </w:p>
        </w:tc>
        <w:tc>
          <w:tcPr>
            <w:tcW w:w="1276" w:type="dxa"/>
            <w:vAlign w:val="center"/>
          </w:tcPr>
          <w:p w14:paraId="4DB21821" w14:textId="3E742D41"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7C6E69DC" w14:textId="3BC39E98" w:rsidR="00800EDC" w:rsidRPr="009E7502" w:rsidRDefault="00800EDC" w:rsidP="00800EDC">
            <w:pPr>
              <w:widowControl w:val="0"/>
              <w:jc w:val="center"/>
              <w:rPr>
                <w:rFonts w:ascii="GHEA Grapalat" w:hAnsi="GHEA Grapalat"/>
                <w:sz w:val="16"/>
                <w:szCs w:val="16"/>
              </w:rPr>
            </w:pPr>
            <w:r w:rsidRPr="009432D0">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32E0260B" w14:textId="7B1CF48F"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C20370E" w14:textId="471DB700" w:rsidR="00800EDC" w:rsidRPr="00921E94" w:rsidRDefault="00800EDC" w:rsidP="00800EDC">
            <w:pPr>
              <w:widowControl w:val="0"/>
              <w:jc w:val="center"/>
              <w:rPr>
                <w:rFonts w:ascii="GHEA Grapalat" w:hAnsi="GHEA Grapalat"/>
                <w:sz w:val="16"/>
                <w:szCs w:val="16"/>
              </w:rPr>
            </w:pPr>
          </w:p>
        </w:tc>
        <w:tc>
          <w:tcPr>
            <w:tcW w:w="992" w:type="dxa"/>
            <w:vAlign w:val="center"/>
          </w:tcPr>
          <w:p w14:paraId="5AED03BA" w14:textId="46A44FDA"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633,42</w:t>
            </w:r>
          </w:p>
        </w:tc>
        <w:tc>
          <w:tcPr>
            <w:tcW w:w="855" w:type="dxa"/>
            <w:vAlign w:val="center"/>
          </w:tcPr>
          <w:p w14:paraId="51B4E923" w14:textId="30503380" w:rsidR="00800EDC" w:rsidRPr="00921E94" w:rsidRDefault="00800EDC" w:rsidP="00800EDC">
            <w:pPr>
              <w:widowControl w:val="0"/>
              <w:jc w:val="center"/>
              <w:rPr>
                <w:rFonts w:ascii="GHEA Grapalat" w:hAnsi="GHEA Grapalat"/>
                <w:sz w:val="16"/>
                <w:szCs w:val="16"/>
              </w:rPr>
            </w:pPr>
          </w:p>
        </w:tc>
        <w:tc>
          <w:tcPr>
            <w:tcW w:w="846" w:type="dxa"/>
            <w:vAlign w:val="center"/>
          </w:tcPr>
          <w:p w14:paraId="2460B324" w14:textId="05942CA5"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2CC5343C" w14:textId="6774ED96"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471B891" w14:textId="624DD737"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13670B51" w14:textId="77777777" w:rsidTr="00800EDC">
        <w:trPr>
          <w:trHeight w:val="246"/>
          <w:jc w:val="center"/>
        </w:trPr>
        <w:tc>
          <w:tcPr>
            <w:tcW w:w="777" w:type="dxa"/>
            <w:vAlign w:val="center"/>
          </w:tcPr>
          <w:p w14:paraId="1E32DE96" w14:textId="1D46A510"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2091EE32" w14:textId="69D54898"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3221100</w:t>
            </w:r>
          </w:p>
        </w:tc>
        <w:tc>
          <w:tcPr>
            <w:tcW w:w="1276" w:type="dxa"/>
            <w:vAlign w:val="center"/>
          </w:tcPr>
          <w:p w14:paraId="196BB581" w14:textId="070514B1" w:rsidR="00800EDC" w:rsidRPr="00875F92" w:rsidRDefault="00800EDC" w:rsidP="00800EDC">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3E5DC66A" w14:textId="77D96203"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w:t>
            </w:r>
            <w:r w:rsidRPr="009432D0">
              <w:rPr>
                <w:rFonts w:ascii="GHEA Grapalat" w:hAnsi="GHEA Grapalat"/>
                <w:sz w:val="16"/>
                <w:szCs w:val="16"/>
              </w:rPr>
              <w:lastRenderedPageBreak/>
              <w:t>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2E919751" w14:textId="20DF1141"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2266CADB" w14:textId="5A024674" w:rsidR="00800EDC" w:rsidRPr="00921E94" w:rsidRDefault="00800EDC" w:rsidP="00800EDC">
            <w:pPr>
              <w:widowControl w:val="0"/>
              <w:jc w:val="center"/>
              <w:rPr>
                <w:rFonts w:ascii="GHEA Grapalat" w:hAnsi="GHEA Grapalat"/>
                <w:sz w:val="16"/>
                <w:szCs w:val="16"/>
              </w:rPr>
            </w:pPr>
          </w:p>
        </w:tc>
        <w:tc>
          <w:tcPr>
            <w:tcW w:w="992" w:type="dxa"/>
            <w:vAlign w:val="center"/>
          </w:tcPr>
          <w:p w14:paraId="5C80F186" w14:textId="757C027A"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83,835</w:t>
            </w:r>
          </w:p>
        </w:tc>
        <w:tc>
          <w:tcPr>
            <w:tcW w:w="855" w:type="dxa"/>
            <w:vAlign w:val="center"/>
          </w:tcPr>
          <w:p w14:paraId="59BE83D6" w14:textId="0FD48EE5" w:rsidR="00800EDC" w:rsidRPr="00921E94" w:rsidRDefault="00800EDC" w:rsidP="00800EDC">
            <w:pPr>
              <w:widowControl w:val="0"/>
              <w:jc w:val="center"/>
              <w:rPr>
                <w:rFonts w:ascii="GHEA Grapalat" w:hAnsi="GHEA Grapalat"/>
                <w:sz w:val="16"/>
                <w:szCs w:val="16"/>
              </w:rPr>
            </w:pPr>
          </w:p>
        </w:tc>
        <w:tc>
          <w:tcPr>
            <w:tcW w:w="846" w:type="dxa"/>
            <w:vAlign w:val="center"/>
          </w:tcPr>
          <w:p w14:paraId="7CD480A1" w14:textId="1EA7CBB4"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 xml:space="preserve">район Микрошрджан 9, </w:t>
            </w:r>
            <w:r w:rsidRPr="003D5C85">
              <w:rPr>
                <w:rFonts w:ascii="GHEA Grapalat" w:hAnsi="GHEA Grapalat"/>
                <w:sz w:val="16"/>
                <w:szCs w:val="16"/>
              </w:rPr>
              <w:lastRenderedPageBreak/>
              <w:t>г.Раздан</w:t>
            </w:r>
          </w:p>
        </w:tc>
        <w:tc>
          <w:tcPr>
            <w:tcW w:w="801" w:type="dxa"/>
            <w:vAlign w:val="center"/>
          </w:tcPr>
          <w:p w14:paraId="7F57A329" w14:textId="0BCB878F"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lastRenderedPageBreak/>
              <w:t>по желанию заказчи</w:t>
            </w:r>
            <w:r w:rsidRPr="00921E94">
              <w:rPr>
                <w:rFonts w:ascii="GHEA Grapalat" w:hAnsi="GHEA Grapalat"/>
                <w:sz w:val="16"/>
                <w:szCs w:val="16"/>
              </w:rPr>
              <w:lastRenderedPageBreak/>
              <w:t>ка</w:t>
            </w:r>
          </w:p>
        </w:tc>
        <w:tc>
          <w:tcPr>
            <w:tcW w:w="1467" w:type="dxa"/>
            <w:vAlign w:val="center"/>
          </w:tcPr>
          <w:p w14:paraId="601B53B4" w14:textId="24350729"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lastRenderedPageBreak/>
              <w:t>с момента вступления договора в силу до 25.05.2026</w:t>
            </w:r>
          </w:p>
        </w:tc>
      </w:tr>
      <w:tr w:rsidR="00800EDC" w:rsidRPr="00921E94" w14:paraId="3297C30F" w14:textId="77777777" w:rsidTr="00800EDC">
        <w:trPr>
          <w:trHeight w:val="246"/>
          <w:jc w:val="center"/>
        </w:trPr>
        <w:tc>
          <w:tcPr>
            <w:tcW w:w="777" w:type="dxa"/>
            <w:vAlign w:val="center"/>
          </w:tcPr>
          <w:p w14:paraId="32392EB2" w14:textId="0322F3F7"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56C136E2" w14:textId="09AEDD2A"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15311100</w:t>
            </w:r>
          </w:p>
        </w:tc>
        <w:tc>
          <w:tcPr>
            <w:tcW w:w="1276" w:type="dxa"/>
            <w:vAlign w:val="center"/>
          </w:tcPr>
          <w:p w14:paraId="4D635C3C" w14:textId="07B49357"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722FB2E9" w14:textId="1FFE4B7C"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2AEF826B" w14:textId="28A5B578"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416AFA65" w14:textId="2455B213" w:rsidR="00800EDC" w:rsidRPr="00921E94" w:rsidRDefault="00800EDC" w:rsidP="00800EDC">
            <w:pPr>
              <w:widowControl w:val="0"/>
              <w:jc w:val="center"/>
              <w:rPr>
                <w:rFonts w:ascii="GHEA Grapalat" w:hAnsi="GHEA Grapalat"/>
                <w:sz w:val="16"/>
                <w:szCs w:val="16"/>
              </w:rPr>
            </w:pPr>
          </w:p>
        </w:tc>
        <w:tc>
          <w:tcPr>
            <w:tcW w:w="992" w:type="dxa"/>
            <w:vAlign w:val="center"/>
          </w:tcPr>
          <w:p w14:paraId="4014BF05" w14:textId="642AFEAB"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242,19</w:t>
            </w:r>
          </w:p>
        </w:tc>
        <w:tc>
          <w:tcPr>
            <w:tcW w:w="855" w:type="dxa"/>
            <w:vAlign w:val="center"/>
          </w:tcPr>
          <w:p w14:paraId="76F103D8" w14:textId="687A8F0D" w:rsidR="00800EDC" w:rsidRPr="00921E94" w:rsidRDefault="00800EDC" w:rsidP="00800EDC">
            <w:pPr>
              <w:widowControl w:val="0"/>
              <w:jc w:val="center"/>
              <w:rPr>
                <w:rFonts w:ascii="GHEA Grapalat" w:hAnsi="GHEA Grapalat"/>
                <w:sz w:val="16"/>
                <w:szCs w:val="16"/>
              </w:rPr>
            </w:pPr>
          </w:p>
        </w:tc>
        <w:tc>
          <w:tcPr>
            <w:tcW w:w="846" w:type="dxa"/>
            <w:vAlign w:val="center"/>
          </w:tcPr>
          <w:p w14:paraId="172D7E4A" w14:textId="443B6FA1"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4752AA6F" w14:textId="1A1C3A4A"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9613E17" w14:textId="0BD94DC7"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31B65E41" w14:textId="77777777" w:rsidTr="00800EDC">
        <w:trPr>
          <w:trHeight w:val="246"/>
          <w:jc w:val="center"/>
        </w:trPr>
        <w:tc>
          <w:tcPr>
            <w:tcW w:w="777" w:type="dxa"/>
            <w:vAlign w:val="center"/>
          </w:tcPr>
          <w:p w14:paraId="6E5A1D5A" w14:textId="6C5A1D9E"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12250467" w14:textId="5AB05807"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15112150</w:t>
            </w:r>
          </w:p>
        </w:tc>
        <w:tc>
          <w:tcPr>
            <w:tcW w:w="1276" w:type="dxa"/>
            <w:vAlign w:val="center"/>
          </w:tcPr>
          <w:p w14:paraId="31269CE4" w14:textId="35853444"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315D9685"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6E642EED" w14:textId="79A29BD3"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1469264C" w14:textId="782F81AD"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0EEF02D" w14:textId="069D45E4" w:rsidR="00800EDC" w:rsidRPr="00921E94" w:rsidRDefault="00800EDC" w:rsidP="00800EDC">
            <w:pPr>
              <w:widowControl w:val="0"/>
              <w:jc w:val="center"/>
              <w:rPr>
                <w:rFonts w:ascii="GHEA Grapalat" w:hAnsi="GHEA Grapalat"/>
                <w:sz w:val="16"/>
                <w:szCs w:val="16"/>
              </w:rPr>
            </w:pPr>
          </w:p>
        </w:tc>
        <w:tc>
          <w:tcPr>
            <w:tcW w:w="992" w:type="dxa"/>
            <w:vAlign w:val="center"/>
          </w:tcPr>
          <w:p w14:paraId="0980BB87" w14:textId="16D00ADB"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186,3</w:t>
            </w:r>
          </w:p>
        </w:tc>
        <w:tc>
          <w:tcPr>
            <w:tcW w:w="855" w:type="dxa"/>
            <w:vAlign w:val="center"/>
          </w:tcPr>
          <w:p w14:paraId="2AA6E0F8" w14:textId="40CED7D7" w:rsidR="00800EDC" w:rsidRPr="00921E94" w:rsidRDefault="00800EDC" w:rsidP="00800EDC">
            <w:pPr>
              <w:widowControl w:val="0"/>
              <w:jc w:val="center"/>
              <w:rPr>
                <w:rFonts w:ascii="GHEA Grapalat" w:hAnsi="GHEA Grapalat"/>
                <w:sz w:val="16"/>
                <w:szCs w:val="16"/>
              </w:rPr>
            </w:pPr>
          </w:p>
        </w:tc>
        <w:tc>
          <w:tcPr>
            <w:tcW w:w="846" w:type="dxa"/>
            <w:vAlign w:val="center"/>
          </w:tcPr>
          <w:p w14:paraId="5F11430A" w14:textId="3AC28FDC"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3445B245" w14:textId="47F4EB58"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0D4E086" w14:textId="7AF31927"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2C91F921" w14:textId="77777777" w:rsidTr="00800EDC">
        <w:trPr>
          <w:trHeight w:val="246"/>
          <w:jc w:val="center"/>
        </w:trPr>
        <w:tc>
          <w:tcPr>
            <w:tcW w:w="777" w:type="dxa"/>
            <w:vAlign w:val="center"/>
          </w:tcPr>
          <w:p w14:paraId="2E15A1E3" w14:textId="2506D270"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EF05D1B" w14:textId="0C3D8CD7"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15811100</w:t>
            </w:r>
          </w:p>
        </w:tc>
        <w:tc>
          <w:tcPr>
            <w:tcW w:w="1276" w:type="dxa"/>
            <w:vAlign w:val="center"/>
          </w:tcPr>
          <w:p w14:paraId="36308DE8" w14:textId="09F8FD92"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FC0C07D"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20A578FE" w14:textId="4C02FB87"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 xml:space="preserve">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w:t>
            </w:r>
            <w:r w:rsidRPr="009432D0">
              <w:rPr>
                <w:rFonts w:ascii="GHEA Grapalat" w:hAnsi="GHEA Grapalat"/>
                <w:sz w:val="16"/>
                <w:szCs w:val="16"/>
              </w:rPr>
              <w:lastRenderedPageBreak/>
              <w:t>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071F6C3D" w14:textId="518EB5D2"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5B8809F8" w14:textId="5A8EFE23" w:rsidR="00800EDC" w:rsidRPr="00921E94" w:rsidRDefault="00800EDC" w:rsidP="00800EDC">
            <w:pPr>
              <w:widowControl w:val="0"/>
              <w:jc w:val="center"/>
              <w:rPr>
                <w:rFonts w:ascii="GHEA Grapalat" w:hAnsi="GHEA Grapalat"/>
                <w:sz w:val="16"/>
                <w:szCs w:val="16"/>
              </w:rPr>
            </w:pPr>
          </w:p>
        </w:tc>
        <w:tc>
          <w:tcPr>
            <w:tcW w:w="992" w:type="dxa"/>
            <w:vAlign w:val="center"/>
          </w:tcPr>
          <w:p w14:paraId="0CF35693" w14:textId="359618D8"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1397,25</w:t>
            </w:r>
          </w:p>
        </w:tc>
        <w:tc>
          <w:tcPr>
            <w:tcW w:w="855" w:type="dxa"/>
            <w:vAlign w:val="center"/>
          </w:tcPr>
          <w:p w14:paraId="6E4CF2F5" w14:textId="5A3B1F15" w:rsidR="00800EDC" w:rsidRPr="00921E94" w:rsidRDefault="00800EDC" w:rsidP="00800EDC">
            <w:pPr>
              <w:widowControl w:val="0"/>
              <w:jc w:val="center"/>
              <w:rPr>
                <w:rFonts w:ascii="GHEA Grapalat" w:hAnsi="GHEA Grapalat"/>
                <w:sz w:val="16"/>
                <w:szCs w:val="16"/>
              </w:rPr>
            </w:pPr>
          </w:p>
        </w:tc>
        <w:tc>
          <w:tcPr>
            <w:tcW w:w="846" w:type="dxa"/>
            <w:vAlign w:val="center"/>
          </w:tcPr>
          <w:p w14:paraId="19118BA1" w14:textId="3CD45969"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5126653F" w14:textId="19F56D3B"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906FFD9" w14:textId="66710605"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6ABA3CCB" w14:textId="77777777" w:rsidTr="00800EDC">
        <w:trPr>
          <w:trHeight w:val="246"/>
          <w:jc w:val="center"/>
        </w:trPr>
        <w:tc>
          <w:tcPr>
            <w:tcW w:w="777" w:type="dxa"/>
            <w:vAlign w:val="center"/>
          </w:tcPr>
          <w:p w14:paraId="26B90E04" w14:textId="20FA4F63"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45B6C39" w14:textId="23C3AACC"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15616000</w:t>
            </w:r>
          </w:p>
        </w:tc>
        <w:tc>
          <w:tcPr>
            <w:tcW w:w="1276" w:type="dxa"/>
            <w:vAlign w:val="center"/>
          </w:tcPr>
          <w:p w14:paraId="62538618" w14:textId="0715BAC0"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3C60F364" w14:textId="08D923DC"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6E6626C1" w14:textId="6AE20963"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FE9BBBD" w14:textId="3AB87B67" w:rsidR="00800EDC" w:rsidRPr="00921E94" w:rsidRDefault="00800EDC" w:rsidP="00800EDC">
            <w:pPr>
              <w:widowControl w:val="0"/>
              <w:jc w:val="center"/>
              <w:rPr>
                <w:rFonts w:ascii="GHEA Grapalat" w:hAnsi="GHEA Grapalat"/>
                <w:sz w:val="16"/>
                <w:szCs w:val="16"/>
              </w:rPr>
            </w:pPr>
          </w:p>
        </w:tc>
        <w:tc>
          <w:tcPr>
            <w:tcW w:w="992" w:type="dxa"/>
            <w:vAlign w:val="center"/>
          </w:tcPr>
          <w:p w14:paraId="24D424CB" w14:textId="7A5B8465"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186,3</w:t>
            </w:r>
          </w:p>
        </w:tc>
        <w:tc>
          <w:tcPr>
            <w:tcW w:w="855" w:type="dxa"/>
            <w:vAlign w:val="center"/>
          </w:tcPr>
          <w:p w14:paraId="79943F22" w14:textId="29244983" w:rsidR="00800EDC" w:rsidRPr="00921E94" w:rsidRDefault="00800EDC" w:rsidP="00800EDC">
            <w:pPr>
              <w:widowControl w:val="0"/>
              <w:jc w:val="center"/>
              <w:rPr>
                <w:rFonts w:ascii="GHEA Grapalat" w:hAnsi="GHEA Grapalat"/>
                <w:sz w:val="16"/>
                <w:szCs w:val="16"/>
              </w:rPr>
            </w:pPr>
          </w:p>
        </w:tc>
        <w:tc>
          <w:tcPr>
            <w:tcW w:w="846" w:type="dxa"/>
            <w:vAlign w:val="center"/>
          </w:tcPr>
          <w:p w14:paraId="4746EED1" w14:textId="240A413C"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07449E52" w14:textId="776C373D"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E7A73D2" w14:textId="4E17E848"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2E633A9C" w14:textId="77777777" w:rsidTr="00800EDC">
        <w:trPr>
          <w:trHeight w:val="246"/>
          <w:jc w:val="center"/>
        </w:trPr>
        <w:tc>
          <w:tcPr>
            <w:tcW w:w="777" w:type="dxa"/>
            <w:vAlign w:val="center"/>
          </w:tcPr>
          <w:p w14:paraId="5632D8A2" w14:textId="2CEDA59C"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77AD9ADC" w14:textId="489190C1"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3142510</w:t>
            </w:r>
          </w:p>
        </w:tc>
        <w:tc>
          <w:tcPr>
            <w:tcW w:w="1276" w:type="dxa"/>
            <w:vAlign w:val="center"/>
          </w:tcPr>
          <w:p w14:paraId="5A1AEC39" w14:textId="67AA03CE"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2051B5C3" w14:textId="77777777" w:rsidR="00800EDC" w:rsidRPr="009432D0" w:rsidRDefault="00800EDC" w:rsidP="00800EDC">
            <w:pPr>
              <w:widowControl w:val="0"/>
              <w:jc w:val="center"/>
              <w:rPr>
                <w:rFonts w:ascii="GHEA Grapalat" w:hAnsi="GHEA Grapalat"/>
                <w:sz w:val="16"/>
                <w:szCs w:val="16"/>
              </w:rPr>
            </w:pPr>
            <w:r w:rsidRPr="009432D0">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6674CF" w14:textId="79B6CDD5"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629BFDCB" w14:textId="7C8EFB78"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1564315C" w14:textId="5262ED77" w:rsidR="00800EDC" w:rsidRPr="00921E94" w:rsidRDefault="00800EDC" w:rsidP="00800EDC">
            <w:pPr>
              <w:widowControl w:val="0"/>
              <w:jc w:val="center"/>
              <w:rPr>
                <w:rFonts w:ascii="GHEA Grapalat" w:hAnsi="GHEA Grapalat"/>
                <w:sz w:val="16"/>
                <w:szCs w:val="16"/>
              </w:rPr>
            </w:pPr>
          </w:p>
        </w:tc>
        <w:tc>
          <w:tcPr>
            <w:tcW w:w="992" w:type="dxa"/>
            <w:vAlign w:val="center"/>
          </w:tcPr>
          <w:p w14:paraId="3FC65D61" w14:textId="3FA28249"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3726</w:t>
            </w:r>
          </w:p>
        </w:tc>
        <w:tc>
          <w:tcPr>
            <w:tcW w:w="855" w:type="dxa"/>
            <w:vAlign w:val="center"/>
          </w:tcPr>
          <w:p w14:paraId="37F92C9A" w14:textId="7024FB1B" w:rsidR="00800EDC" w:rsidRPr="00921E94" w:rsidRDefault="00800EDC" w:rsidP="00800EDC">
            <w:pPr>
              <w:widowControl w:val="0"/>
              <w:jc w:val="center"/>
              <w:rPr>
                <w:rFonts w:ascii="GHEA Grapalat" w:hAnsi="GHEA Grapalat"/>
                <w:sz w:val="16"/>
                <w:szCs w:val="16"/>
              </w:rPr>
            </w:pPr>
          </w:p>
        </w:tc>
        <w:tc>
          <w:tcPr>
            <w:tcW w:w="846" w:type="dxa"/>
            <w:vAlign w:val="center"/>
          </w:tcPr>
          <w:p w14:paraId="6D30EC08" w14:textId="0B75F4FF"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08DBD1D1" w14:textId="0D9011F4"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40CE968" w14:textId="02EBD41E"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63F9A650" w14:textId="77777777" w:rsidTr="00800EDC">
        <w:trPr>
          <w:trHeight w:val="246"/>
          <w:jc w:val="center"/>
        </w:trPr>
        <w:tc>
          <w:tcPr>
            <w:tcW w:w="777" w:type="dxa"/>
            <w:vAlign w:val="center"/>
          </w:tcPr>
          <w:p w14:paraId="426F1EAB" w14:textId="2CC2ECF6"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BF84DE7" w14:textId="0EB19DC1"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15851100</w:t>
            </w:r>
          </w:p>
        </w:tc>
        <w:tc>
          <w:tcPr>
            <w:tcW w:w="1276" w:type="dxa"/>
            <w:vAlign w:val="center"/>
          </w:tcPr>
          <w:p w14:paraId="3FD17135" w14:textId="0060EE8D"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750355F8" w14:textId="77777777" w:rsidR="00800EDC" w:rsidRPr="009432D0" w:rsidRDefault="00800EDC" w:rsidP="00800EDC">
            <w:pPr>
              <w:widowControl w:val="0"/>
              <w:jc w:val="center"/>
              <w:rPr>
                <w:rFonts w:ascii="GHEA Grapalat" w:hAnsi="GHEA Grapalat"/>
                <w:sz w:val="16"/>
                <w:szCs w:val="16"/>
              </w:rPr>
            </w:pPr>
            <w:r w:rsidRPr="009432D0">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022/2011.нормативам N 2-III-4.9-01-2010, а маркировка - статье 9 Закона РА "О безопасности пищевых продуктов".</w:t>
            </w:r>
          </w:p>
          <w:p w14:paraId="11E9CA8B" w14:textId="77777777" w:rsidR="00800EDC" w:rsidRPr="003E1950" w:rsidRDefault="00800EDC" w:rsidP="00800EDC">
            <w:pPr>
              <w:widowControl w:val="0"/>
              <w:jc w:val="center"/>
              <w:rPr>
                <w:rFonts w:ascii="GHEA Grapalat" w:hAnsi="GHEA Grapalat"/>
                <w:sz w:val="16"/>
                <w:szCs w:val="16"/>
              </w:rPr>
            </w:pPr>
          </w:p>
        </w:tc>
        <w:tc>
          <w:tcPr>
            <w:tcW w:w="851" w:type="dxa"/>
            <w:vAlign w:val="center"/>
          </w:tcPr>
          <w:p w14:paraId="510BE09B" w14:textId="14522900"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4FB4774B" w14:textId="383CE046" w:rsidR="00800EDC" w:rsidRPr="00921E94" w:rsidRDefault="00800EDC" w:rsidP="00800EDC">
            <w:pPr>
              <w:widowControl w:val="0"/>
              <w:jc w:val="center"/>
              <w:rPr>
                <w:rFonts w:ascii="GHEA Grapalat" w:hAnsi="GHEA Grapalat"/>
                <w:sz w:val="16"/>
                <w:szCs w:val="16"/>
              </w:rPr>
            </w:pPr>
          </w:p>
        </w:tc>
        <w:tc>
          <w:tcPr>
            <w:tcW w:w="992" w:type="dxa"/>
            <w:vAlign w:val="center"/>
          </w:tcPr>
          <w:p w14:paraId="5951620B" w14:textId="6A4723D7"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186,3</w:t>
            </w:r>
          </w:p>
        </w:tc>
        <w:tc>
          <w:tcPr>
            <w:tcW w:w="855" w:type="dxa"/>
            <w:vAlign w:val="center"/>
          </w:tcPr>
          <w:p w14:paraId="222B2C1F" w14:textId="55C236D0" w:rsidR="00800EDC" w:rsidRPr="00921E94" w:rsidRDefault="00800EDC" w:rsidP="00800EDC">
            <w:pPr>
              <w:widowControl w:val="0"/>
              <w:jc w:val="center"/>
              <w:rPr>
                <w:rFonts w:ascii="GHEA Grapalat" w:hAnsi="GHEA Grapalat"/>
                <w:sz w:val="16"/>
                <w:szCs w:val="16"/>
              </w:rPr>
            </w:pPr>
          </w:p>
        </w:tc>
        <w:tc>
          <w:tcPr>
            <w:tcW w:w="846" w:type="dxa"/>
            <w:vAlign w:val="center"/>
          </w:tcPr>
          <w:p w14:paraId="6D4858DB" w14:textId="2C34FE66"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0B85C139" w14:textId="6B0D7B9B"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5525E55" w14:textId="0E490B83"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143695C5" w14:textId="77777777" w:rsidTr="00800EDC">
        <w:trPr>
          <w:trHeight w:val="246"/>
          <w:jc w:val="center"/>
        </w:trPr>
        <w:tc>
          <w:tcPr>
            <w:tcW w:w="777" w:type="dxa"/>
            <w:vAlign w:val="center"/>
          </w:tcPr>
          <w:p w14:paraId="05218996" w14:textId="7C314578"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2A8052C" w14:textId="7658C215"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15331154</w:t>
            </w:r>
          </w:p>
        </w:tc>
        <w:tc>
          <w:tcPr>
            <w:tcW w:w="1276" w:type="dxa"/>
            <w:vAlign w:val="center"/>
          </w:tcPr>
          <w:p w14:paraId="32DB6657" w14:textId="21AC3C3D"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4D21BB96" w14:textId="2B48DE42"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 xml:space="preserve">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w:t>
            </w:r>
            <w:r w:rsidRPr="009432D0">
              <w:rPr>
                <w:rFonts w:ascii="GHEA Grapalat" w:hAnsi="GHEA Grapalat"/>
                <w:sz w:val="16"/>
                <w:szCs w:val="16"/>
              </w:rPr>
              <w:lastRenderedPageBreak/>
              <w:t>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22264BBA" w14:textId="2EFBA8F6"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3233D711" w14:textId="1274A271" w:rsidR="00800EDC" w:rsidRPr="00921E94" w:rsidRDefault="00800EDC" w:rsidP="00800EDC">
            <w:pPr>
              <w:widowControl w:val="0"/>
              <w:jc w:val="center"/>
              <w:rPr>
                <w:rFonts w:ascii="GHEA Grapalat" w:hAnsi="GHEA Grapalat"/>
                <w:sz w:val="16"/>
                <w:szCs w:val="16"/>
              </w:rPr>
            </w:pPr>
          </w:p>
        </w:tc>
        <w:tc>
          <w:tcPr>
            <w:tcW w:w="992" w:type="dxa"/>
            <w:vAlign w:val="center"/>
          </w:tcPr>
          <w:p w14:paraId="09CE7F5F" w14:textId="4279730A"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93,15</w:t>
            </w:r>
          </w:p>
        </w:tc>
        <w:tc>
          <w:tcPr>
            <w:tcW w:w="855" w:type="dxa"/>
            <w:vAlign w:val="center"/>
          </w:tcPr>
          <w:p w14:paraId="51F90AF8" w14:textId="16BDBB15" w:rsidR="00800EDC" w:rsidRPr="00921E94" w:rsidRDefault="00800EDC" w:rsidP="00800EDC">
            <w:pPr>
              <w:widowControl w:val="0"/>
              <w:jc w:val="center"/>
              <w:rPr>
                <w:rFonts w:ascii="GHEA Grapalat" w:hAnsi="GHEA Grapalat"/>
                <w:sz w:val="16"/>
                <w:szCs w:val="16"/>
              </w:rPr>
            </w:pPr>
          </w:p>
        </w:tc>
        <w:tc>
          <w:tcPr>
            <w:tcW w:w="846" w:type="dxa"/>
            <w:vAlign w:val="center"/>
          </w:tcPr>
          <w:p w14:paraId="5A26B36B" w14:textId="759E0D01"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19BDFC38" w14:textId="7F4BCB76"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881BCD9" w14:textId="1DBC4CA4"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32A0467C" w14:textId="77777777" w:rsidTr="00800EDC">
        <w:trPr>
          <w:trHeight w:val="246"/>
          <w:jc w:val="center"/>
        </w:trPr>
        <w:tc>
          <w:tcPr>
            <w:tcW w:w="777" w:type="dxa"/>
            <w:vAlign w:val="center"/>
          </w:tcPr>
          <w:p w14:paraId="5766D1B2" w14:textId="6B8E2872"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1E877454" w14:textId="04A3B507"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15331153</w:t>
            </w:r>
          </w:p>
        </w:tc>
        <w:tc>
          <w:tcPr>
            <w:tcW w:w="1276" w:type="dxa"/>
            <w:vAlign w:val="center"/>
          </w:tcPr>
          <w:p w14:paraId="4D868C1D" w14:textId="678FBFA9"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24A9B75A" w14:textId="3C73BC48"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DEBC313" w14:textId="078DB58B"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A77F66" w14:textId="1F8887B1" w:rsidR="00800EDC" w:rsidRPr="00921E94" w:rsidRDefault="00800EDC" w:rsidP="00800EDC">
            <w:pPr>
              <w:widowControl w:val="0"/>
              <w:jc w:val="center"/>
              <w:rPr>
                <w:rFonts w:ascii="GHEA Grapalat" w:hAnsi="GHEA Grapalat"/>
                <w:sz w:val="16"/>
                <w:szCs w:val="16"/>
              </w:rPr>
            </w:pPr>
          </w:p>
        </w:tc>
        <w:tc>
          <w:tcPr>
            <w:tcW w:w="992" w:type="dxa"/>
            <w:vAlign w:val="center"/>
          </w:tcPr>
          <w:p w14:paraId="4CCF618B" w14:textId="36C54B0A"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93,15</w:t>
            </w:r>
          </w:p>
        </w:tc>
        <w:tc>
          <w:tcPr>
            <w:tcW w:w="855" w:type="dxa"/>
            <w:vAlign w:val="center"/>
          </w:tcPr>
          <w:p w14:paraId="4ADDE424" w14:textId="07BECF3A" w:rsidR="00800EDC" w:rsidRPr="00921E94" w:rsidRDefault="00800EDC" w:rsidP="00800EDC">
            <w:pPr>
              <w:widowControl w:val="0"/>
              <w:jc w:val="center"/>
              <w:rPr>
                <w:rFonts w:ascii="GHEA Grapalat" w:hAnsi="GHEA Grapalat"/>
                <w:sz w:val="16"/>
                <w:szCs w:val="16"/>
              </w:rPr>
            </w:pPr>
          </w:p>
        </w:tc>
        <w:tc>
          <w:tcPr>
            <w:tcW w:w="846" w:type="dxa"/>
            <w:vAlign w:val="center"/>
          </w:tcPr>
          <w:p w14:paraId="3D862054" w14:textId="1A7E7A9F"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5D931BE4" w14:textId="19C96C46"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FA1F0D0" w14:textId="13398930"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6CDB37B9" w14:textId="77777777" w:rsidTr="00800EDC">
        <w:trPr>
          <w:trHeight w:val="246"/>
          <w:jc w:val="center"/>
        </w:trPr>
        <w:tc>
          <w:tcPr>
            <w:tcW w:w="777" w:type="dxa"/>
            <w:vAlign w:val="center"/>
          </w:tcPr>
          <w:p w14:paraId="6758BF62" w14:textId="1645EEEB"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52B2FFD9" w14:textId="03AE25E6"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15541200</w:t>
            </w:r>
          </w:p>
        </w:tc>
        <w:tc>
          <w:tcPr>
            <w:tcW w:w="1276" w:type="dxa"/>
            <w:vAlign w:val="center"/>
          </w:tcPr>
          <w:p w14:paraId="380DFB3A" w14:textId="10B893E9"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0B6BC048"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3FBC4653" w14:textId="1E1C640C"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34E2B286" w14:textId="627A569B"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7E78662" w14:textId="53CA6572" w:rsidR="00800EDC" w:rsidRPr="00921E94" w:rsidRDefault="00800EDC" w:rsidP="00800EDC">
            <w:pPr>
              <w:widowControl w:val="0"/>
              <w:jc w:val="center"/>
              <w:rPr>
                <w:rFonts w:ascii="GHEA Grapalat" w:hAnsi="GHEA Grapalat"/>
                <w:sz w:val="16"/>
                <w:szCs w:val="16"/>
              </w:rPr>
            </w:pPr>
          </w:p>
        </w:tc>
        <w:tc>
          <w:tcPr>
            <w:tcW w:w="992" w:type="dxa"/>
            <w:vAlign w:val="center"/>
          </w:tcPr>
          <w:p w14:paraId="081B574A" w14:textId="2B8DB144"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167,67</w:t>
            </w:r>
          </w:p>
        </w:tc>
        <w:tc>
          <w:tcPr>
            <w:tcW w:w="855" w:type="dxa"/>
            <w:vAlign w:val="center"/>
          </w:tcPr>
          <w:p w14:paraId="1BF064C3" w14:textId="3E209932" w:rsidR="00800EDC" w:rsidRPr="00921E94" w:rsidRDefault="00800EDC" w:rsidP="00800EDC">
            <w:pPr>
              <w:widowControl w:val="0"/>
              <w:jc w:val="center"/>
              <w:rPr>
                <w:rFonts w:ascii="GHEA Grapalat" w:hAnsi="GHEA Grapalat"/>
                <w:sz w:val="16"/>
                <w:szCs w:val="16"/>
              </w:rPr>
            </w:pPr>
          </w:p>
        </w:tc>
        <w:tc>
          <w:tcPr>
            <w:tcW w:w="846" w:type="dxa"/>
            <w:vAlign w:val="center"/>
          </w:tcPr>
          <w:p w14:paraId="70564D20" w14:textId="170CA79A"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39D9BEFC" w14:textId="5F4B7D63"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18094D9" w14:textId="31E62166"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6602CE8C" w14:textId="77777777" w:rsidTr="00800EDC">
        <w:trPr>
          <w:trHeight w:val="246"/>
          <w:jc w:val="center"/>
        </w:trPr>
        <w:tc>
          <w:tcPr>
            <w:tcW w:w="777" w:type="dxa"/>
            <w:vAlign w:val="center"/>
          </w:tcPr>
          <w:p w14:paraId="20254629" w14:textId="478A9B08" w:rsidR="00800EDC" w:rsidRDefault="00800EDC" w:rsidP="00800EDC">
            <w:pPr>
              <w:widowControl w:val="0"/>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10160E5" w14:textId="0E19F400"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15551600</w:t>
            </w:r>
          </w:p>
        </w:tc>
        <w:tc>
          <w:tcPr>
            <w:tcW w:w="1276" w:type="dxa"/>
            <w:vAlign w:val="center"/>
          </w:tcPr>
          <w:p w14:paraId="3CEF0E67" w14:textId="140EF922" w:rsidR="00800EDC" w:rsidRPr="00875F92" w:rsidRDefault="00800EDC" w:rsidP="00800EDC">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6E01BB3C" w14:textId="512973B5"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5378CBE1" w14:textId="0A597298"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C3263E8" w14:textId="16A29F95" w:rsidR="00800EDC" w:rsidRPr="00921E94" w:rsidRDefault="00800EDC" w:rsidP="00800EDC">
            <w:pPr>
              <w:widowControl w:val="0"/>
              <w:jc w:val="center"/>
              <w:rPr>
                <w:rFonts w:ascii="GHEA Grapalat" w:hAnsi="GHEA Grapalat"/>
                <w:sz w:val="16"/>
                <w:szCs w:val="16"/>
              </w:rPr>
            </w:pPr>
          </w:p>
        </w:tc>
        <w:tc>
          <w:tcPr>
            <w:tcW w:w="992" w:type="dxa"/>
            <w:vAlign w:val="center"/>
          </w:tcPr>
          <w:p w14:paraId="142FAE13" w14:textId="369692F6"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111,78</w:t>
            </w:r>
          </w:p>
        </w:tc>
        <w:tc>
          <w:tcPr>
            <w:tcW w:w="855" w:type="dxa"/>
            <w:vAlign w:val="center"/>
          </w:tcPr>
          <w:p w14:paraId="0435CCDF" w14:textId="03A1E4B1" w:rsidR="00800EDC" w:rsidRPr="00921E94" w:rsidRDefault="00800EDC" w:rsidP="00800EDC">
            <w:pPr>
              <w:widowControl w:val="0"/>
              <w:jc w:val="center"/>
              <w:rPr>
                <w:rFonts w:ascii="GHEA Grapalat" w:hAnsi="GHEA Grapalat"/>
                <w:sz w:val="16"/>
                <w:szCs w:val="16"/>
              </w:rPr>
            </w:pPr>
          </w:p>
        </w:tc>
        <w:tc>
          <w:tcPr>
            <w:tcW w:w="846" w:type="dxa"/>
            <w:vAlign w:val="center"/>
          </w:tcPr>
          <w:p w14:paraId="1F0142CF" w14:textId="519E025D"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0E6CB0BB" w14:textId="6E163580"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AC4ABE1" w14:textId="559A1930" w:rsidR="00800EDC" w:rsidRPr="00921E9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r w:rsidR="00800EDC" w:rsidRPr="00921E94" w14:paraId="45ACA177" w14:textId="77777777" w:rsidTr="00800EDC">
        <w:trPr>
          <w:trHeight w:val="246"/>
          <w:jc w:val="center"/>
        </w:trPr>
        <w:tc>
          <w:tcPr>
            <w:tcW w:w="777" w:type="dxa"/>
            <w:vAlign w:val="center"/>
          </w:tcPr>
          <w:p w14:paraId="6B0459AE" w14:textId="28DBB0BE" w:rsidR="00800EDC" w:rsidRPr="009E7502" w:rsidRDefault="00800EDC" w:rsidP="00800EDC">
            <w:pPr>
              <w:widowControl w:val="0"/>
              <w:rPr>
                <w:rFonts w:ascii="GHEA Grapalat" w:hAnsi="GHEA Grapalat"/>
                <w:sz w:val="16"/>
                <w:szCs w:val="16"/>
              </w:rPr>
            </w:pPr>
            <w:r w:rsidRPr="009E7502">
              <w:rPr>
                <w:rFonts w:ascii="GHEA Grapalat" w:hAnsi="GHEA Grapalat"/>
                <w:sz w:val="16"/>
                <w:szCs w:val="16"/>
              </w:rPr>
              <w:t>19</w:t>
            </w:r>
          </w:p>
        </w:tc>
        <w:tc>
          <w:tcPr>
            <w:tcW w:w="1907" w:type="dxa"/>
            <w:vAlign w:val="center"/>
          </w:tcPr>
          <w:p w14:paraId="20F14772" w14:textId="1A3FC492" w:rsidR="00800EDC" w:rsidRPr="002C4D55" w:rsidRDefault="00800EDC" w:rsidP="00800EDC">
            <w:pPr>
              <w:widowControl w:val="0"/>
              <w:jc w:val="center"/>
              <w:rPr>
                <w:rFonts w:ascii="GHEA Grapalat" w:hAnsi="GHEA Grapalat"/>
                <w:sz w:val="16"/>
                <w:szCs w:val="16"/>
              </w:rPr>
            </w:pPr>
            <w:r w:rsidRPr="00BB3A42">
              <w:rPr>
                <w:rFonts w:ascii="GHEA Grapalat" w:hAnsi="GHEA Grapalat"/>
                <w:sz w:val="16"/>
                <w:szCs w:val="16"/>
              </w:rPr>
              <w:t>15333100</w:t>
            </w:r>
          </w:p>
        </w:tc>
        <w:tc>
          <w:tcPr>
            <w:tcW w:w="1276" w:type="dxa"/>
            <w:vAlign w:val="center"/>
          </w:tcPr>
          <w:p w14:paraId="634EB528" w14:textId="24828DD0" w:rsidR="00800EDC" w:rsidRPr="00875F92" w:rsidRDefault="00800EDC" w:rsidP="00800EDC">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1134" w:type="dxa"/>
            <w:vAlign w:val="center"/>
          </w:tcPr>
          <w:p w14:paraId="5D88AA14" w14:textId="77777777" w:rsidR="00800EDC" w:rsidRPr="00D071E5" w:rsidRDefault="00800EDC" w:rsidP="00800EDC">
            <w:pPr>
              <w:widowControl w:val="0"/>
              <w:jc w:val="center"/>
              <w:rPr>
                <w:rFonts w:ascii="GHEA Grapalat" w:hAnsi="GHEA Grapalat"/>
                <w:sz w:val="16"/>
                <w:szCs w:val="16"/>
              </w:rPr>
            </w:pPr>
          </w:p>
        </w:tc>
        <w:tc>
          <w:tcPr>
            <w:tcW w:w="3827" w:type="dxa"/>
            <w:vAlign w:val="center"/>
          </w:tcPr>
          <w:p w14:paraId="5EF1A658" w14:textId="0B39148E" w:rsidR="00800EDC" w:rsidRPr="003E1950" w:rsidRDefault="00800EDC" w:rsidP="00800EDC">
            <w:pPr>
              <w:widowControl w:val="0"/>
              <w:jc w:val="center"/>
              <w:rPr>
                <w:rFonts w:ascii="GHEA Grapalat" w:hAnsi="GHEA Grapalat"/>
                <w:sz w:val="16"/>
                <w:szCs w:val="16"/>
              </w:rPr>
            </w:pPr>
            <w:r w:rsidRPr="009432D0">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77875914" w14:textId="248DF57B" w:rsidR="00800EDC" w:rsidRPr="009E7502" w:rsidRDefault="00800EDC" w:rsidP="00800ED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1E714FAD" w14:textId="77D0D072" w:rsidR="00800EDC" w:rsidRPr="00921E94" w:rsidRDefault="00800EDC" w:rsidP="00800EDC">
            <w:pPr>
              <w:widowControl w:val="0"/>
              <w:jc w:val="center"/>
              <w:rPr>
                <w:rFonts w:ascii="GHEA Grapalat" w:hAnsi="GHEA Grapalat"/>
                <w:sz w:val="16"/>
                <w:szCs w:val="16"/>
              </w:rPr>
            </w:pPr>
          </w:p>
        </w:tc>
        <w:tc>
          <w:tcPr>
            <w:tcW w:w="992" w:type="dxa"/>
            <w:vAlign w:val="center"/>
          </w:tcPr>
          <w:p w14:paraId="7C0A599D" w14:textId="4D90CB1F" w:rsidR="00800EDC" w:rsidRPr="00800EDC" w:rsidRDefault="00800EDC" w:rsidP="00800EDC">
            <w:pPr>
              <w:widowControl w:val="0"/>
              <w:jc w:val="center"/>
              <w:rPr>
                <w:rFonts w:ascii="GHEA Grapalat" w:hAnsi="GHEA Grapalat"/>
                <w:sz w:val="16"/>
                <w:szCs w:val="16"/>
              </w:rPr>
            </w:pPr>
            <w:r w:rsidRPr="00800EDC">
              <w:rPr>
                <w:rFonts w:ascii="GHEA Grapalat" w:hAnsi="GHEA Grapalat" w:cs="Calibri"/>
                <w:color w:val="000000"/>
                <w:sz w:val="16"/>
                <w:szCs w:val="16"/>
              </w:rPr>
              <w:t>22,356</w:t>
            </w:r>
          </w:p>
        </w:tc>
        <w:tc>
          <w:tcPr>
            <w:tcW w:w="855" w:type="dxa"/>
            <w:vAlign w:val="center"/>
          </w:tcPr>
          <w:p w14:paraId="341CDDF6" w14:textId="74CEFF63" w:rsidR="00800EDC" w:rsidRPr="00921E94" w:rsidRDefault="00800EDC" w:rsidP="00800EDC">
            <w:pPr>
              <w:widowControl w:val="0"/>
              <w:jc w:val="center"/>
              <w:rPr>
                <w:rFonts w:ascii="GHEA Grapalat" w:hAnsi="GHEA Grapalat"/>
                <w:sz w:val="16"/>
                <w:szCs w:val="16"/>
              </w:rPr>
            </w:pPr>
          </w:p>
        </w:tc>
        <w:tc>
          <w:tcPr>
            <w:tcW w:w="846" w:type="dxa"/>
            <w:vAlign w:val="center"/>
          </w:tcPr>
          <w:p w14:paraId="527BFF02" w14:textId="26A4554B" w:rsidR="00800EDC" w:rsidRPr="00921E94" w:rsidRDefault="00800EDC" w:rsidP="00800EDC">
            <w:pPr>
              <w:widowControl w:val="0"/>
              <w:jc w:val="center"/>
              <w:rPr>
                <w:rFonts w:ascii="GHEA Grapalat" w:hAnsi="GHEA Grapalat"/>
                <w:sz w:val="16"/>
                <w:szCs w:val="16"/>
              </w:rPr>
            </w:pPr>
            <w:r w:rsidRPr="003D5C85">
              <w:rPr>
                <w:rFonts w:ascii="GHEA Grapalat" w:hAnsi="GHEA Grapalat"/>
                <w:sz w:val="16"/>
                <w:szCs w:val="16"/>
              </w:rPr>
              <w:t>район Микрошрджан 9, г.Раздан</w:t>
            </w:r>
          </w:p>
        </w:tc>
        <w:tc>
          <w:tcPr>
            <w:tcW w:w="801" w:type="dxa"/>
            <w:vAlign w:val="center"/>
          </w:tcPr>
          <w:p w14:paraId="79F2C4FE" w14:textId="650F56F9" w:rsidR="00800EDC" w:rsidRPr="00921E94" w:rsidRDefault="00800EDC" w:rsidP="00800ED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17C393C" w14:textId="0F1A76F2" w:rsidR="00800EDC" w:rsidRPr="00CD2FE4" w:rsidRDefault="00800EDC" w:rsidP="00800EDC">
            <w:pPr>
              <w:widowControl w:val="0"/>
              <w:jc w:val="center"/>
              <w:rPr>
                <w:rFonts w:ascii="GHEA Grapalat" w:hAnsi="GHEA Grapalat"/>
                <w:sz w:val="16"/>
                <w:szCs w:val="16"/>
              </w:rPr>
            </w:pPr>
            <w:r w:rsidRPr="00BC686B">
              <w:rPr>
                <w:rFonts w:ascii="GHEA Grapalat" w:hAnsi="GHEA Grapalat"/>
                <w:sz w:val="16"/>
                <w:szCs w:val="16"/>
              </w:rPr>
              <w:t>с момента вступления договора в силу до 25.05.2026</w:t>
            </w:r>
          </w:p>
        </w:tc>
      </w:tr>
    </w:tbl>
    <w:p w14:paraId="7D3EF8A2" w14:textId="2827E345" w:rsidR="00116E53" w:rsidRPr="009E7502" w:rsidRDefault="00116E53" w:rsidP="00116E53">
      <w:pPr>
        <w:pStyle w:val="HTML"/>
        <w:shd w:val="clear" w:color="auto" w:fill="F8F9FA"/>
        <w:spacing w:line="540" w:lineRule="atLeast"/>
        <w:rPr>
          <w:rFonts w:ascii="GHEA Grapalat" w:hAnsi="GHEA Grapalat" w:cs="Times New Roman"/>
          <w:sz w:val="16"/>
          <w:szCs w:val="16"/>
          <w:lang w:bidi="ru-RU"/>
        </w:rPr>
      </w:pPr>
      <w:r w:rsidRPr="009E7502">
        <w:rPr>
          <w:rFonts w:ascii="GHEA Grapalat" w:hAnsi="GHEA Grapalat" w:cs="Times New Roman"/>
          <w:sz w:val="16"/>
          <w:szCs w:val="16"/>
          <w:lang w:bidi="ru-RU"/>
        </w:rPr>
        <w:t xml:space="preserve">Другие обязательные условия </w:t>
      </w:r>
    </w:p>
    <w:p w14:paraId="037C3069" w14:textId="77777777" w:rsidR="00DB0B2A" w:rsidRPr="000A5C3D" w:rsidRDefault="00DB0B2A" w:rsidP="00DB0B2A">
      <w:pPr>
        <w:widowControl w:val="0"/>
        <w:jc w:val="both"/>
        <w:rPr>
          <w:rFonts w:ascii="GHEA Grapalat" w:hAnsi="GHEA Grapalat"/>
          <w:color w:val="FF0000"/>
          <w:sz w:val="16"/>
          <w:szCs w:val="16"/>
        </w:rPr>
      </w:pPr>
      <w:r w:rsidRPr="000A5C3D">
        <w:rPr>
          <w:rFonts w:ascii="GHEA Grapalat" w:hAnsi="GHEA Grapalat"/>
          <w:color w:val="FF0000"/>
          <w:sz w:val="16"/>
          <w:szCs w:val="16"/>
        </w:rPr>
        <w:lastRenderedPageBreak/>
        <w:t>Безопасность, упаковка и маркировка.</w:t>
      </w:r>
    </w:p>
    <w:p w14:paraId="4E59D907" w14:textId="77777777" w:rsidR="00DB0B2A" w:rsidRPr="000A5C3D" w:rsidRDefault="00DB0B2A" w:rsidP="00DB0B2A">
      <w:pPr>
        <w:widowControl w:val="0"/>
        <w:jc w:val="both"/>
        <w:rPr>
          <w:rFonts w:ascii="GHEA Grapalat" w:hAnsi="GHEA Grapalat"/>
          <w:sz w:val="16"/>
          <w:szCs w:val="16"/>
        </w:rPr>
      </w:pPr>
      <w:r w:rsidRPr="000A5C3D">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67E7B3D0" w14:textId="77777777" w:rsidR="00DB0B2A" w:rsidRPr="000A5C3D" w:rsidRDefault="00DB0B2A" w:rsidP="00DB0B2A">
      <w:pPr>
        <w:widowControl w:val="0"/>
        <w:jc w:val="both"/>
        <w:rPr>
          <w:rFonts w:ascii="GHEA Grapalat" w:hAnsi="GHEA Grapalat"/>
          <w:sz w:val="16"/>
          <w:szCs w:val="16"/>
        </w:rPr>
      </w:pPr>
      <w:r w:rsidRPr="000A5C3D">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3EEA1D56" w14:textId="77777777" w:rsidR="00DB0B2A" w:rsidRPr="000A5C3D" w:rsidRDefault="00DB0B2A" w:rsidP="00DB0B2A">
      <w:pPr>
        <w:widowControl w:val="0"/>
        <w:jc w:val="both"/>
        <w:rPr>
          <w:rFonts w:ascii="GHEA Grapalat" w:hAnsi="GHEA Grapalat"/>
          <w:sz w:val="16"/>
          <w:szCs w:val="16"/>
        </w:rPr>
      </w:pPr>
      <w:r w:rsidRPr="000A5C3D">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36743FDD" w14:textId="77777777" w:rsidR="00DB0B2A" w:rsidRPr="000A5C3D" w:rsidRDefault="00DB0B2A" w:rsidP="00DB0B2A">
      <w:pPr>
        <w:widowControl w:val="0"/>
        <w:jc w:val="both"/>
        <w:rPr>
          <w:rFonts w:ascii="GHEA Grapalat" w:hAnsi="GHEA Grapalat"/>
          <w:sz w:val="16"/>
          <w:szCs w:val="16"/>
        </w:rPr>
      </w:pPr>
      <w:r w:rsidRPr="000A5C3D">
        <w:rPr>
          <w:rFonts w:ascii="GHEA Grapalat" w:hAnsi="GHEA Grapalat"/>
          <w:sz w:val="16"/>
          <w:szCs w:val="16"/>
        </w:rPr>
        <w:t>• Соблюдение статьи 9 Закона РА «О безопасности пищевых продуктов»</w:t>
      </w:r>
    </w:p>
    <w:p w14:paraId="24C2D009" w14:textId="77777777" w:rsidR="00DB0B2A" w:rsidRPr="001F1382" w:rsidRDefault="00DB0B2A" w:rsidP="00DB0B2A">
      <w:pPr>
        <w:widowControl w:val="0"/>
        <w:jc w:val="both"/>
        <w:rPr>
          <w:rFonts w:ascii="GHEA Grapalat" w:hAnsi="GHEA Grapalat"/>
          <w:color w:val="FF0000"/>
          <w:sz w:val="16"/>
          <w:szCs w:val="16"/>
        </w:rPr>
      </w:pPr>
      <w:r w:rsidRPr="001F1382">
        <w:rPr>
          <w:rFonts w:ascii="GHEA Grapalat" w:hAnsi="GHEA Grapalat"/>
          <w:color w:val="FF0000"/>
          <w:sz w:val="16"/>
          <w:szCs w:val="16"/>
        </w:rPr>
        <w:t>Обязательные требования к поставке:</w:t>
      </w:r>
    </w:p>
    <w:p w14:paraId="60B3BF6F" w14:textId="77777777" w:rsidR="00DB0B2A" w:rsidRPr="000A5C3D" w:rsidRDefault="00DB0B2A" w:rsidP="00DB0B2A">
      <w:pPr>
        <w:widowControl w:val="0"/>
        <w:jc w:val="both"/>
        <w:rPr>
          <w:rFonts w:ascii="GHEA Grapalat" w:hAnsi="GHEA Grapalat"/>
          <w:sz w:val="16"/>
          <w:szCs w:val="16"/>
        </w:rPr>
      </w:pPr>
      <w:r w:rsidRPr="000A5C3D">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6AC4012E" w14:textId="77777777" w:rsidR="00DB0B2A" w:rsidRDefault="00DB0B2A" w:rsidP="00DB0B2A">
      <w:pPr>
        <w:widowControl w:val="0"/>
        <w:jc w:val="both"/>
        <w:rPr>
          <w:rFonts w:ascii="GHEA Grapalat" w:hAnsi="GHEA Grapalat"/>
          <w:sz w:val="16"/>
          <w:szCs w:val="16"/>
        </w:rPr>
      </w:pPr>
      <w:r w:rsidRPr="000A5C3D">
        <w:rPr>
          <w:rFonts w:ascii="GHEA Grapalat" w:hAnsi="GHEA Grapalat"/>
          <w:sz w:val="16"/>
          <w:szCs w:val="16"/>
        </w:rPr>
        <w:t>• Доставка заказанной группы товаров осуществляется в течение рабочего дня с 9:00 до 16:00.</w:t>
      </w:r>
    </w:p>
    <w:p w14:paraId="7C6E2536" w14:textId="77777777" w:rsidR="00DB0B2A" w:rsidRPr="00921D24" w:rsidRDefault="00DB0B2A" w:rsidP="00DB0B2A">
      <w:pPr>
        <w:widowControl w:val="0"/>
        <w:jc w:val="both"/>
        <w:rPr>
          <w:rFonts w:ascii="GHEA Grapalat" w:hAnsi="GHEA Grapalat"/>
          <w:sz w:val="16"/>
          <w:szCs w:val="16"/>
        </w:rPr>
      </w:pPr>
      <w:r w:rsidRPr="00921D24">
        <w:rPr>
          <w:rFonts w:ascii="GHEA Grapalat" w:hAnsi="GHEA Grapalat"/>
          <w:sz w:val="16"/>
          <w:szCs w:val="16"/>
        </w:rPr>
        <w:t xml:space="preserve">  </w:t>
      </w:r>
      <w:r w:rsidRPr="000A5C3D">
        <w:rPr>
          <w:rFonts w:ascii="GHEA Grapalat" w:hAnsi="GHEA Grapalat"/>
          <w:sz w:val="16"/>
          <w:szCs w:val="16"/>
        </w:rPr>
        <w:t>•</w:t>
      </w:r>
      <w:r w:rsidRPr="00921D24">
        <w:rPr>
          <w:rFonts w:ascii="GHEA Grapalat" w:hAnsi="GHEA Grapalat"/>
          <w:sz w:val="16"/>
          <w:szCs w:val="16"/>
        </w:rPr>
        <w:t xml:space="preserve"> Поставка йогурта осуществляется в течение 1 недели</w:t>
      </w:r>
      <w:r w:rsidRPr="00921D24">
        <w:rPr>
          <w:rFonts w:ascii="GHEA Grapalat" w:hAnsi="GHEA Grapalat"/>
          <w:b/>
          <w:bCs/>
          <w:sz w:val="16"/>
          <w:szCs w:val="16"/>
        </w:rPr>
        <w:t>.</w:t>
      </w:r>
    </w:p>
    <w:p w14:paraId="21E067F8" w14:textId="77777777" w:rsidR="00EE29CD" w:rsidRPr="00AC3F76"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3E3B54D6"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BB3A42" w:rsidRPr="00BB3A42">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BB3A42" w:rsidRPr="00D071E5" w14:paraId="6F8E6B38" w14:textId="77777777" w:rsidTr="00BB3A42">
        <w:trPr>
          <w:trHeight w:val="404"/>
          <w:jc w:val="center"/>
        </w:trPr>
        <w:tc>
          <w:tcPr>
            <w:tcW w:w="1695" w:type="dxa"/>
            <w:vAlign w:val="center"/>
          </w:tcPr>
          <w:p w14:paraId="1B7ADA11" w14:textId="41DB4FBD" w:rsidR="00BB3A42" w:rsidRPr="00D071E5" w:rsidRDefault="00BB3A42" w:rsidP="00BB3A42">
            <w:pPr>
              <w:widowControl w:val="0"/>
              <w:jc w:val="center"/>
              <w:rPr>
                <w:rFonts w:ascii="GHEA Grapalat" w:hAnsi="GHEA Grapalat"/>
                <w:sz w:val="20"/>
                <w:szCs w:val="20"/>
                <w:lang w:val="en-US"/>
              </w:rPr>
            </w:pPr>
            <w:r>
              <w:rPr>
                <w:rFonts w:ascii="GHEA Grapalat" w:hAnsi="GHEA Grapalat"/>
                <w:sz w:val="16"/>
                <w:szCs w:val="16"/>
                <w:lang w:val="en-US"/>
              </w:rPr>
              <w:t>1</w:t>
            </w:r>
          </w:p>
        </w:tc>
        <w:tc>
          <w:tcPr>
            <w:tcW w:w="2051" w:type="dxa"/>
            <w:vAlign w:val="center"/>
          </w:tcPr>
          <w:p w14:paraId="530C8043" w14:textId="2B0356D4"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15872400</w:t>
            </w:r>
          </w:p>
        </w:tc>
        <w:tc>
          <w:tcPr>
            <w:tcW w:w="1685" w:type="dxa"/>
            <w:vAlign w:val="center"/>
          </w:tcPr>
          <w:p w14:paraId="21A16C20" w14:textId="3B54838F" w:rsidR="00BB3A42" w:rsidRPr="0043473D" w:rsidRDefault="00BB3A42" w:rsidP="00BB3A42">
            <w:pPr>
              <w:widowControl w:val="0"/>
              <w:jc w:val="center"/>
              <w:rPr>
                <w:rFonts w:ascii="GHEA Grapalat" w:hAnsi="GHEA Grapalat"/>
                <w:b/>
                <w:sz w:val="16"/>
                <w:szCs w:val="16"/>
              </w:rPr>
            </w:pPr>
            <w:r w:rsidRPr="00875F92">
              <w:rPr>
                <w:rFonts w:ascii="GHEA Grapalat" w:hAnsi="GHEA Grapalat"/>
                <w:sz w:val="16"/>
                <w:szCs w:val="16"/>
              </w:rPr>
              <w:t>Соль</w:t>
            </w:r>
          </w:p>
        </w:tc>
        <w:tc>
          <w:tcPr>
            <w:tcW w:w="960" w:type="dxa"/>
            <w:vAlign w:val="center"/>
          </w:tcPr>
          <w:p w14:paraId="48BDBCAD" w14:textId="3E9BE55E" w:rsidR="00BB3A42" w:rsidRPr="00D071E5" w:rsidRDefault="00BB3A42" w:rsidP="00BB3A42">
            <w:pPr>
              <w:widowControl w:val="0"/>
              <w:jc w:val="center"/>
              <w:rPr>
                <w:rFonts w:ascii="GHEA Grapalat" w:hAnsi="GHEA Grapalat"/>
                <w:sz w:val="16"/>
                <w:szCs w:val="16"/>
              </w:rPr>
            </w:pPr>
          </w:p>
        </w:tc>
        <w:tc>
          <w:tcPr>
            <w:tcW w:w="979" w:type="dxa"/>
            <w:vAlign w:val="center"/>
          </w:tcPr>
          <w:p w14:paraId="31FC0367" w14:textId="7DBB21F5" w:rsidR="00BB3A42" w:rsidRPr="00D071E5" w:rsidRDefault="00BB3A42" w:rsidP="00BB3A42">
            <w:pPr>
              <w:widowControl w:val="0"/>
              <w:jc w:val="center"/>
              <w:rPr>
                <w:rFonts w:ascii="GHEA Grapalat" w:hAnsi="GHEA Grapalat"/>
                <w:sz w:val="16"/>
                <w:szCs w:val="16"/>
              </w:rPr>
            </w:pPr>
          </w:p>
        </w:tc>
        <w:tc>
          <w:tcPr>
            <w:tcW w:w="692" w:type="dxa"/>
            <w:vAlign w:val="center"/>
          </w:tcPr>
          <w:p w14:paraId="2C1B55FE" w14:textId="0F12B9E7" w:rsidR="00BB3A42" w:rsidRPr="00D071E5" w:rsidRDefault="00BB3A42" w:rsidP="00BB3A42">
            <w:pPr>
              <w:widowControl w:val="0"/>
              <w:jc w:val="center"/>
              <w:rPr>
                <w:rFonts w:ascii="GHEA Grapalat" w:hAnsi="GHEA Grapalat" w:cs="Arial"/>
                <w:sz w:val="16"/>
                <w:szCs w:val="16"/>
              </w:rPr>
            </w:pPr>
          </w:p>
        </w:tc>
        <w:tc>
          <w:tcPr>
            <w:tcW w:w="837" w:type="dxa"/>
            <w:vAlign w:val="center"/>
          </w:tcPr>
          <w:p w14:paraId="2FBEC75E" w14:textId="5C729D2C" w:rsidR="00BB3A42" w:rsidRPr="00D071E5" w:rsidRDefault="00BB3A42" w:rsidP="00BB3A42">
            <w:pPr>
              <w:widowControl w:val="0"/>
              <w:jc w:val="center"/>
              <w:rPr>
                <w:rFonts w:ascii="GHEA Grapalat" w:hAnsi="GHEA Grapalat" w:cs="Arial"/>
                <w:sz w:val="16"/>
                <w:szCs w:val="16"/>
              </w:rPr>
            </w:pPr>
          </w:p>
        </w:tc>
        <w:tc>
          <w:tcPr>
            <w:tcW w:w="535" w:type="dxa"/>
            <w:vAlign w:val="center"/>
          </w:tcPr>
          <w:p w14:paraId="44F32FAC" w14:textId="34047B0D" w:rsidR="00BB3A42" w:rsidRPr="00D071E5" w:rsidRDefault="00BB3A42" w:rsidP="00BB3A42">
            <w:pPr>
              <w:widowControl w:val="0"/>
              <w:jc w:val="center"/>
              <w:rPr>
                <w:rFonts w:ascii="GHEA Grapalat" w:hAnsi="GHEA Grapalat" w:cs="Arial"/>
                <w:sz w:val="16"/>
                <w:szCs w:val="16"/>
              </w:rPr>
            </w:pPr>
          </w:p>
        </w:tc>
        <w:tc>
          <w:tcPr>
            <w:tcW w:w="606" w:type="dxa"/>
            <w:vAlign w:val="center"/>
          </w:tcPr>
          <w:p w14:paraId="4078C11C" w14:textId="2AF161F0" w:rsidR="00BB3A42" w:rsidRPr="00D071E5" w:rsidRDefault="00BB3A42" w:rsidP="00BB3A42">
            <w:pPr>
              <w:widowControl w:val="0"/>
              <w:jc w:val="center"/>
              <w:rPr>
                <w:rFonts w:ascii="GHEA Grapalat" w:hAnsi="GHEA Grapalat" w:cs="Arial"/>
                <w:sz w:val="16"/>
                <w:szCs w:val="16"/>
              </w:rPr>
            </w:pPr>
          </w:p>
        </w:tc>
        <w:tc>
          <w:tcPr>
            <w:tcW w:w="698" w:type="dxa"/>
            <w:vAlign w:val="center"/>
          </w:tcPr>
          <w:p w14:paraId="73953107" w14:textId="07D47452" w:rsidR="00BB3A42" w:rsidRPr="00D071E5" w:rsidRDefault="00BB3A42" w:rsidP="00BB3A42">
            <w:pPr>
              <w:widowControl w:val="0"/>
              <w:jc w:val="center"/>
              <w:rPr>
                <w:rFonts w:ascii="GHEA Grapalat" w:hAnsi="GHEA Grapalat" w:cs="Arial"/>
                <w:sz w:val="16"/>
                <w:szCs w:val="16"/>
              </w:rPr>
            </w:pPr>
          </w:p>
        </w:tc>
        <w:tc>
          <w:tcPr>
            <w:tcW w:w="823" w:type="dxa"/>
            <w:vAlign w:val="center"/>
          </w:tcPr>
          <w:p w14:paraId="3D86BBED" w14:textId="2AE755D4" w:rsidR="00BB3A42" w:rsidRPr="00D071E5" w:rsidRDefault="00BB3A42" w:rsidP="00BB3A42">
            <w:pPr>
              <w:widowControl w:val="0"/>
              <w:jc w:val="center"/>
              <w:rPr>
                <w:rFonts w:ascii="GHEA Grapalat" w:hAnsi="GHEA Grapalat" w:cs="Arial"/>
                <w:sz w:val="16"/>
                <w:szCs w:val="16"/>
              </w:rPr>
            </w:pPr>
          </w:p>
        </w:tc>
        <w:tc>
          <w:tcPr>
            <w:tcW w:w="893" w:type="dxa"/>
            <w:vAlign w:val="center"/>
          </w:tcPr>
          <w:p w14:paraId="74E4399A" w14:textId="5B7DD7F2" w:rsidR="00BB3A42" w:rsidRPr="00D071E5" w:rsidRDefault="00BB3A42" w:rsidP="00BB3A42">
            <w:pPr>
              <w:widowControl w:val="0"/>
              <w:jc w:val="center"/>
              <w:rPr>
                <w:rFonts w:ascii="GHEA Grapalat" w:hAnsi="GHEA Grapalat" w:cs="Arial"/>
                <w:sz w:val="16"/>
                <w:szCs w:val="16"/>
              </w:rPr>
            </w:pPr>
          </w:p>
        </w:tc>
        <w:tc>
          <w:tcPr>
            <w:tcW w:w="849" w:type="dxa"/>
            <w:vAlign w:val="center"/>
          </w:tcPr>
          <w:p w14:paraId="7282C639" w14:textId="16E7F3BA" w:rsidR="00BB3A42" w:rsidRPr="00D071E5" w:rsidRDefault="00BB3A42" w:rsidP="00BB3A42">
            <w:pPr>
              <w:widowControl w:val="0"/>
              <w:jc w:val="center"/>
              <w:rPr>
                <w:rFonts w:ascii="GHEA Grapalat" w:hAnsi="GHEA Grapalat" w:cs="Arial"/>
                <w:sz w:val="16"/>
                <w:szCs w:val="16"/>
              </w:rPr>
            </w:pPr>
          </w:p>
        </w:tc>
        <w:tc>
          <w:tcPr>
            <w:tcW w:w="962" w:type="dxa"/>
            <w:vAlign w:val="center"/>
          </w:tcPr>
          <w:p w14:paraId="1DFB6D86" w14:textId="53EF1AE7" w:rsidR="00BB3A42" w:rsidRPr="00D071E5" w:rsidRDefault="00BB3A42" w:rsidP="00BB3A42">
            <w:pPr>
              <w:widowControl w:val="0"/>
              <w:jc w:val="center"/>
              <w:rPr>
                <w:rFonts w:ascii="GHEA Grapalat" w:hAnsi="GHEA Grapalat" w:cs="Arial"/>
                <w:sz w:val="16"/>
                <w:szCs w:val="16"/>
              </w:rPr>
            </w:pPr>
          </w:p>
        </w:tc>
        <w:tc>
          <w:tcPr>
            <w:tcW w:w="851" w:type="dxa"/>
            <w:vAlign w:val="center"/>
          </w:tcPr>
          <w:p w14:paraId="51A5680C" w14:textId="5F68D638" w:rsidR="00BB3A42" w:rsidRPr="00D071E5" w:rsidRDefault="00BB3A42" w:rsidP="00BB3A42">
            <w:pPr>
              <w:widowControl w:val="0"/>
              <w:jc w:val="center"/>
              <w:rPr>
                <w:rFonts w:ascii="GHEA Grapalat" w:hAnsi="GHEA Grapalat" w:cs="Arial"/>
                <w:sz w:val="16"/>
                <w:szCs w:val="16"/>
              </w:rPr>
            </w:pPr>
          </w:p>
        </w:tc>
        <w:tc>
          <w:tcPr>
            <w:tcW w:w="789" w:type="dxa"/>
            <w:vAlign w:val="center"/>
          </w:tcPr>
          <w:p w14:paraId="5195814E" w14:textId="6330BA52" w:rsidR="00BB3A42" w:rsidRPr="00D071E5" w:rsidRDefault="00BB3A42" w:rsidP="00BB3A42">
            <w:pPr>
              <w:widowControl w:val="0"/>
              <w:jc w:val="center"/>
              <w:rPr>
                <w:rFonts w:ascii="GHEA Grapalat" w:hAnsi="GHEA Grapalat"/>
                <w:b/>
                <w:sz w:val="16"/>
                <w:szCs w:val="16"/>
              </w:rPr>
            </w:pPr>
          </w:p>
        </w:tc>
      </w:tr>
      <w:tr w:rsidR="00BB3A42" w:rsidRPr="00D071E5" w14:paraId="1541F2DD" w14:textId="77777777" w:rsidTr="00BB3A42">
        <w:trPr>
          <w:trHeight w:val="404"/>
          <w:jc w:val="center"/>
        </w:trPr>
        <w:tc>
          <w:tcPr>
            <w:tcW w:w="1695" w:type="dxa"/>
            <w:vAlign w:val="center"/>
          </w:tcPr>
          <w:p w14:paraId="79B65784" w14:textId="2706CD51" w:rsidR="00BB3A42" w:rsidRPr="00D071E5"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2</w:t>
            </w:r>
          </w:p>
        </w:tc>
        <w:tc>
          <w:tcPr>
            <w:tcW w:w="2051" w:type="dxa"/>
            <w:vAlign w:val="center"/>
          </w:tcPr>
          <w:p w14:paraId="63486507" w14:textId="7E2D63A9"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15421100</w:t>
            </w:r>
          </w:p>
        </w:tc>
        <w:tc>
          <w:tcPr>
            <w:tcW w:w="1685" w:type="dxa"/>
            <w:vAlign w:val="center"/>
          </w:tcPr>
          <w:p w14:paraId="6B58A3F8" w14:textId="5AD639C9" w:rsidR="00BB3A42" w:rsidRPr="0043473D" w:rsidRDefault="00BB3A42" w:rsidP="00BB3A42">
            <w:pPr>
              <w:widowControl w:val="0"/>
              <w:jc w:val="center"/>
              <w:rPr>
                <w:rFonts w:ascii="GHEA Grapalat" w:hAnsi="GHEA Grapalat"/>
                <w:b/>
                <w:sz w:val="16"/>
                <w:szCs w:val="16"/>
                <w:lang w:val="en-US"/>
              </w:rPr>
            </w:pPr>
            <w:r w:rsidRPr="00875F92">
              <w:rPr>
                <w:rFonts w:ascii="GHEA Grapalat" w:hAnsi="GHEA Grapalat"/>
                <w:sz w:val="16"/>
                <w:szCs w:val="16"/>
              </w:rPr>
              <w:t>Подсолнечное масло</w:t>
            </w:r>
          </w:p>
        </w:tc>
        <w:tc>
          <w:tcPr>
            <w:tcW w:w="960" w:type="dxa"/>
            <w:vAlign w:val="center"/>
          </w:tcPr>
          <w:p w14:paraId="4297468C"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407A409A"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2D0D2252"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6BEA7D7A"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1DDC9B6C"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33433981"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3501D757"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22AEF767"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2D55F93E" w14:textId="51F850BC" w:rsidR="00BB3A42" w:rsidRPr="009E7502" w:rsidRDefault="00BB3A42" w:rsidP="00BB3A42">
            <w:pPr>
              <w:widowControl w:val="0"/>
              <w:jc w:val="center"/>
              <w:rPr>
                <w:rFonts w:ascii="GHEA Grapalat" w:hAnsi="GHEA Grapalat"/>
                <w:sz w:val="16"/>
                <w:szCs w:val="16"/>
                <w:lang w:val="en-US"/>
              </w:rPr>
            </w:pPr>
          </w:p>
        </w:tc>
        <w:tc>
          <w:tcPr>
            <w:tcW w:w="849" w:type="dxa"/>
            <w:vAlign w:val="center"/>
          </w:tcPr>
          <w:p w14:paraId="56479CA9" w14:textId="22B6982A" w:rsidR="00BB3A42" w:rsidRPr="009E7502" w:rsidRDefault="00BB3A42" w:rsidP="00BB3A42">
            <w:pPr>
              <w:widowControl w:val="0"/>
              <w:jc w:val="center"/>
              <w:rPr>
                <w:rFonts w:ascii="GHEA Grapalat" w:hAnsi="GHEA Grapalat"/>
                <w:sz w:val="16"/>
                <w:szCs w:val="16"/>
                <w:lang w:val="en-US"/>
              </w:rPr>
            </w:pPr>
          </w:p>
        </w:tc>
        <w:tc>
          <w:tcPr>
            <w:tcW w:w="962" w:type="dxa"/>
            <w:vAlign w:val="center"/>
          </w:tcPr>
          <w:p w14:paraId="1451D0C5" w14:textId="5D871828" w:rsidR="00BB3A42" w:rsidRPr="009E7502" w:rsidRDefault="00BB3A42" w:rsidP="00BB3A42">
            <w:pPr>
              <w:widowControl w:val="0"/>
              <w:jc w:val="center"/>
              <w:rPr>
                <w:rFonts w:ascii="GHEA Grapalat" w:hAnsi="GHEA Grapalat"/>
                <w:sz w:val="16"/>
                <w:szCs w:val="16"/>
                <w:lang w:val="en-US"/>
              </w:rPr>
            </w:pPr>
          </w:p>
        </w:tc>
        <w:tc>
          <w:tcPr>
            <w:tcW w:w="851" w:type="dxa"/>
            <w:vAlign w:val="center"/>
          </w:tcPr>
          <w:p w14:paraId="21C2D316" w14:textId="70E0075B" w:rsidR="00BB3A42" w:rsidRPr="00D071E5" w:rsidRDefault="00BB3A42" w:rsidP="00BB3A42">
            <w:pPr>
              <w:widowControl w:val="0"/>
              <w:jc w:val="center"/>
              <w:rPr>
                <w:rFonts w:ascii="GHEA Grapalat" w:hAnsi="GHEA Grapalat"/>
                <w:sz w:val="16"/>
                <w:szCs w:val="16"/>
              </w:rPr>
            </w:pPr>
          </w:p>
        </w:tc>
        <w:tc>
          <w:tcPr>
            <w:tcW w:w="789" w:type="dxa"/>
            <w:vAlign w:val="center"/>
          </w:tcPr>
          <w:p w14:paraId="4A28AB57" w14:textId="05D253A8" w:rsidR="00BB3A42" w:rsidRPr="00D071E5" w:rsidRDefault="00BB3A42" w:rsidP="00BB3A42">
            <w:pPr>
              <w:widowControl w:val="0"/>
              <w:jc w:val="center"/>
              <w:rPr>
                <w:rFonts w:ascii="GHEA Grapalat" w:hAnsi="GHEA Grapalat"/>
                <w:sz w:val="16"/>
                <w:szCs w:val="16"/>
              </w:rPr>
            </w:pPr>
          </w:p>
        </w:tc>
      </w:tr>
      <w:tr w:rsidR="00BB3A42" w:rsidRPr="00D071E5" w14:paraId="4B2B4227" w14:textId="77777777" w:rsidTr="00BB3A42">
        <w:trPr>
          <w:trHeight w:val="404"/>
          <w:jc w:val="center"/>
        </w:trPr>
        <w:tc>
          <w:tcPr>
            <w:tcW w:w="1695" w:type="dxa"/>
            <w:vAlign w:val="center"/>
          </w:tcPr>
          <w:p w14:paraId="52D4E360" w14:textId="44748B5E" w:rsidR="00BB3A42" w:rsidRPr="00D071E5"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3</w:t>
            </w:r>
          </w:p>
        </w:tc>
        <w:tc>
          <w:tcPr>
            <w:tcW w:w="2051" w:type="dxa"/>
            <w:vAlign w:val="center"/>
          </w:tcPr>
          <w:p w14:paraId="4C23AF38" w14:textId="18E223EB"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15614200</w:t>
            </w:r>
          </w:p>
        </w:tc>
        <w:tc>
          <w:tcPr>
            <w:tcW w:w="1685" w:type="dxa"/>
            <w:vAlign w:val="center"/>
          </w:tcPr>
          <w:p w14:paraId="1005CCEA" w14:textId="0F089C71" w:rsidR="00BB3A42" w:rsidRPr="0043473D" w:rsidRDefault="00BB3A42" w:rsidP="00BB3A42">
            <w:pPr>
              <w:widowControl w:val="0"/>
              <w:jc w:val="center"/>
              <w:rPr>
                <w:rFonts w:ascii="GHEA Grapalat" w:hAnsi="GHEA Grapalat"/>
                <w:b/>
                <w:sz w:val="16"/>
                <w:szCs w:val="16"/>
                <w:lang w:val="en-US"/>
              </w:rPr>
            </w:pPr>
            <w:r w:rsidRPr="00875F92">
              <w:rPr>
                <w:rFonts w:ascii="GHEA Grapalat" w:hAnsi="GHEA Grapalat"/>
                <w:sz w:val="16"/>
                <w:szCs w:val="16"/>
              </w:rPr>
              <w:t>Рис</w:t>
            </w:r>
          </w:p>
        </w:tc>
        <w:tc>
          <w:tcPr>
            <w:tcW w:w="960" w:type="dxa"/>
            <w:vAlign w:val="center"/>
          </w:tcPr>
          <w:p w14:paraId="4992F11E"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2538EA03"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13762DF7"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37CE0B09"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768A3BD9"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3026DD08"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5DFA56A5"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67DAD081"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507DD987" w14:textId="1AC04176" w:rsidR="00BB3A42" w:rsidRPr="00D071E5" w:rsidRDefault="00BB3A42" w:rsidP="00BB3A42">
            <w:pPr>
              <w:widowControl w:val="0"/>
              <w:jc w:val="center"/>
              <w:rPr>
                <w:rFonts w:ascii="GHEA Grapalat" w:hAnsi="GHEA Grapalat"/>
                <w:sz w:val="16"/>
                <w:szCs w:val="16"/>
              </w:rPr>
            </w:pPr>
          </w:p>
        </w:tc>
        <w:tc>
          <w:tcPr>
            <w:tcW w:w="849" w:type="dxa"/>
            <w:vAlign w:val="center"/>
          </w:tcPr>
          <w:p w14:paraId="070EE2C5" w14:textId="3B828F4D" w:rsidR="00BB3A42" w:rsidRPr="00D071E5" w:rsidRDefault="00BB3A42" w:rsidP="00BB3A42">
            <w:pPr>
              <w:widowControl w:val="0"/>
              <w:jc w:val="center"/>
              <w:rPr>
                <w:rFonts w:ascii="GHEA Grapalat" w:hAnsi="GHEA Grapalat"/>
                <w:sz w:val="16"/>
                <w:szCs w:val="16"/>
              </w:rPr>
            </w:pPr>
          </w:p>
        </w:tc>
        <w:tc>
          <w:tcPr>
            <w:tcW w:w="962" w:type="dxa"/>
            <w:vAlign w:val="center"/>
          </w:tcPr>
          <w:p w14:paraId="611E410F" w14:textId="402DE3A2" w:rsidR="00BB3A42" w:rsidRPr="00D071E5" w:rsidRDefault="00BB3A42" w:rsidP="00BB3A42">
            <w:pPr>
              <w:widowControl w:val="0"/>
              <w:jc w:val="center"/>
              <w:rPr>
                <w:rFonts w:ascii="GHEA Grapalat" w:hAnsi="GHEA Grapalat"/>
                <w:sz w:val="16"/>
                <w:szCs w:val="16"/>
              </w:rPr>
            </w:pPr>
          </w:p>
        </w:tc>
        <w:tc>
          <w:tcPr>
            <w:tcW w:w="851" w:type="dxa"/>
            <w:vAlign w:val="center"/>
          </w:tcPr>
          <w:p w14:paraId="60B2BDB4" w14:textId="6DD5DA8A" w:rsidR="00BB3A42" w:rsidRPr="00D071E5" w:rsidRDefault="00BB3A42" w:rsidP="00BB3A42">
            <w:pPr>
              <w:widowControl w:val="0"/>
              <w:jc w:val="center"/>
              <w:rPr>
                <w:rFonts w:ascii="GHEA Grapalat" w:hAnsi="GHEA Grapalat"/>
                <w:sz w:val="16"/>
                <w:szCs w:val="16"/>
              </w:rPr>
            </w:pPr>
          </w:p>
        </w:tc>
        <w:tc>
          <w:tcPr>
            <w:tcW w:w="789" w:type="dxa"/>
            <w:vAlign w:val="center"/>
          </w:tcPr>
          <w:p w14:paraId="442499C0" w14:textId="3E3E0F18" w:rsidR="00BB3A42" w:rsidRPr="00D071E5" w:rsidRDefault="00BB3A42" w:rsidP="00BB3A42">
            <w:pPr>
              <w:widowControl w:val="0"/>
              <w:jc w:val="center"/>
              <w:rPr>
                <w:rFonts w:ascii="GHEA Grapalat" w:hAnsi="GHEA Grapalat"/>
                <w:sz w:val="16"/>
                <w:szCs w:val="16"/>
              </w:rPr>
            </w:pPr>
          </w:p>
        </w:tc>
      </w:tr>
      <w:tr w:rsidR="00BB3A42" w:rsidRPr="00D071E5" w14:paraId="16E2B2E1" w14:textId="77777777" w:rsidTr="00BB3A42">
        <w:trPr>
          <w:trHeight w:val="404"/>
          <w:jc w:val="center"/>
        </w:trPr>
        <w:tc>
          <w:tcPr>
            <w:tcW w:w="1695" w:type="dxa"/>
            <w:vAlign w:val="center"/>
          </w:tcPr>
          <w:p w14:paraId="77F9928E" w14:textId="734509B1" w:rsidR="00BB3A42" w:rsidRPr="00D071E5"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4</w:t>
            </w:r>
          </w:p>
        </w:tc>
        <w:tc>
          <w:tcPr>
            <w:tcW w:w="2051" w:type="dxa"/>
            <w:vAlign w:val="center"/>
          </w:tcPr>
          <w:p w14:paraId="3C7841D5" w14:textId="348A5E6D"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3221110</w:t>
            </w:r>
          </w:p>
        </w:tc>
        <w:tc>
          <w:tcPr>
            <w:tcW w:w="1685" w:type="dxa"/>
            <w:vAlign w:val="center"/>
          </w:tcPr>
          <w:p w14:paraId="6C8256AD" w14:textId="58FA00A5" w:rsidR="00BB3A42" w:rsidRPr="0043473D" w:rsidRDefault="00BB3A42" w:rsidP="00BB3A42">
            <w:pPr>
              <w:widowControl w:val="0"/>
              <w:jc w:val="center"/>
              <w:rPr>
                <w:rFonts w:ascii="GHEA Grapalat" w:hAnsi="GHEA Grapalat"/>
                <w:b/>
                <w:sz w:val="16"/>
                <w:szCs w:val="16"/>
                <w:lang w:val="en-US"/>
              </w:rPr>
            </w:pPr>
            <w:r w:rsidRPr="00875F92">
              <w:rPr>
                <w:rFonts w:ascii="GHEA Grapalat" w:hAnsi="GHEA Grapalat"/>
                <w:sz w:val="16"/>
                <w:szCs w:val="16"/>
              </w:rPr>
              <w:t>Морковь</w:t>
            </w:r>
          </w:p>
        </w:tc>
        <w:tc>
          <w:tcPr>
            <w:tcW w:w="960" w:type="dxa"/>
            <w:vAlign w:val="center"/>
          </w:tcPr>
          <w:p w14:paraId="5F4423EE"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54234FAE"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69B4A777"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52897797"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7EBDC341"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50F887ED"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69837DEA"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74826CA5"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A8EF2B2" w14:textId="18B4973C" w:rsidR="00BB3A42" w:rsidRPr="00D071E5" w:rsidRDefault="00BB3A42" w:rsidP="00BB3A42">
            <w:pPr>
              <w:widowControl w:val="0"/>
              <w:jc w:val="center"/>
              <w:rPr>
                <w:rFonts w:ascii="GHEA Grapalat" w:hAnsi="GHEA Grapalat"/>
                <w:sz w:val="16"/>
                <w:szCs w:val="16"/>
              </w:rPr>
            </w:pPr>
          </w:p>
        </w:tc>
        <w:tc>
          <w:tcPr>
            <w:tcW w:w="849" w:type="dxa"/>
            <w:vAlign w:val="center"/>
          </w:tcPr>
          <w:p w14:paraId="69018123" w14:textId="3B391A59" w:rsidR="00BB3A42" w:rsidRPr="00D071E5" w:rsidRDefault="00BB3A42" w:rsidP="00BB3A42">
            <w:pPr>
              <w:widowControl w:val="0"/>
              <w:jc w:val="center"/>
              <w:rPr>
                <w:rFonts w:ascii="GHEA Grapalat" w:hAnsi="GHEA Grapalat"/>
                <w:sz w:val="16"/>
                <w:szCs w:val="16"/>
              </w:rPr>
            </w:pPr>
          </w:p>
        </w:tc>
        <w:tc>
          <w:tcPr>
            <w:tcW w:w="962" w:type="dxa"/>
            <w:vAlign w:val="center"/>
          </w:tcPr>
          <w:p w14:paraId="79C3F9D2" w14:textId="413C23E0" w:rsidR="00BB3A42" w:rsidRPr="00D071E5" w:rsidRDefault="00BB3A42" w:rsidP="00BB3A42">
            <w:pPr>
              <w:widowControl w:val="0"/>
              <w:jc w:val="center"/>
              <w:rPr>
                <w:rFonts w:ascii="GHEA Grapalat" w:hAnsi="GHEA Grapalat"/>
                <w:sz w:val="16"/>
                <w:szCs w:val="16"/>
              </w:rPr>
            </w:pPr>
          </w:p>
        </w:tc>
        <w:tc>
          <w:tcPr>
            <w:tcW w:w="851" w:type="dxa"/>
            <w:vAlign w:val="center"/>
          </w:tcPr>
          <w:p w14:paraId="6E53F2E2" w14:textId="67BC6358" w:rsidR="00BB3A42" w:rsidRPr="00D071E5" w:rsidRDefault="00BB3A42" w:rsidP="00BB3A42">
            <w:pPr>
              <w:widowControl w:val="0"/>
              <w:jc w:val="center"/>
              <w:rPr>
                <w:rFonts w:ascii="GHEA Grapalat" w:hAnsi="GHEA Grapalat"/>
                <w:sz w:val="16"/>
                <w:szCs w:val="16"/>
              </w:rPr>
            </w:pPr>
          </w:p>
        </w:tc>
        <w:tc>
          <w:tcPr>
            <w:tcW w:w="789" w:type="dxa"/>
            <w:vAlign w:val="center"/>
          </w:tcPr>
          <w:p w14:paraId="2599C336" w14:textId="5C9C0017" w:rsidR="00BB3A42" w:rsidRPr="00D071E5" w:rsidRDefault="00BB3A42" w:rsidP="00BB3A42">
            <w:pPr>
              <w:widowControl w:val="0"/>
              <w:jc w:val="center"/>
              <w:rPr>
                <w:rFonts w:ascii="GHEA Grapalat" w:hAnsi="GHEA Grapalat"/>
                <w:sz w:val="16"/>
                <w:szCs w:val="16"/>
              </w:rPr>
            </w:pPr>
          </w:p>
        </w:tc>
      </w:tr>
      <w:tr w:rsidR="00BB3A42" w:rsidRPr="00D071E5" w14:paraId="00DE975F" w14:textId="77777777" w:rsidTr="00BB3A42">
        <w:trPr>
          <w:trHeight w:val="404"/>
          <w:jc w:val="center"/>
        </w:trPr>
        <w:tc>
          <w:tcPr>
            <w:tcW w:w="1695" w:type="dxa"/>
            <w:vAlign w:val="center"/>
          </w:tcPr>
          <w:p w14:paraId="03044745" w14:textId="02FA2B10" w:rsidR="00BB3A42" w:rsidRPr="00D071E5"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5</w:t>
            </w:r>
          </w:p>
        </w:tc>
        <w:tc>
          <w:tcPr>
            <w:tcW w:w="2051" w:type="dxa"/>
            <w:vAlign w:val="center"/>
          </w:tcPr>
          <w:p w14:paraId="562EC176" w14:textId="50BBFDE3"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15331151</w:t>
            </w:r>
          </w:p>
        </w:tc>
        <w:tc>
          <w:tcPr>
            <w:tcW w:w="1685" w:type="dxa"/>
            <w:vAlign w:val="center"/>
          </w:tcPr>
          <w:p w14:paraId="5AC0A9D4" w14:textId="610E8982" w:rsidR="00BB3A42" w:rsidRPr="0043473D" w:rsidRDefault="00BB3A42" w:rsidP="00BB3A42">
            <w:pPr>
              <w:widowControl w:val="0"/>
              <w:jc w:val="center"/>
              <w:rPr>
                <w:rFonts w:ascii="GHEA Grapalat" w:hAnsi="GHEA Grapalat"/>
                <w:b/>
                <w:sz w:val="16"/>
                <w:szCs w:val="16"/>
                <w:lang w:val="en-US"/>
              </w:rPr>
            </w:pPr>
            <w:r w:rsidRPr="00875F92">
              <w:rPr>
                <w:rFonts w:ascii="GHEA Grapalat" w:hAnsi="GHEA Grapalat"/>
                <w:sz w:val="16"/>
                <w:szCs w:val="16"/>
              </w:rPr>
              <w:t>Фасоль</w:t>
            </w:r>
          </w:p>
        </w:tc>
        <w:tc>
          <w:tcPr>
            <w:tcW w:w="960" w:type="dxa"/>
            <w:vAlign w:val="center"/>
          </w:tcPr>
          <w:p w14:paraId="2C401251"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310B8146"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216B17B9"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2479DE03"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7246EFB4"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2666CBB2"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50A13684"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53B55166"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6E00A206" w14:textId="7F443F65" w:rsidR="00BB3A42" w:rsidRPr="00D071E5" w:rsidRDefault="00BB3A42" w:rsidP="00BB3A42">
            <w:pPr>
              <w:widowControl w:val="0"/>
              <w:jc w:val="center"/>
              <w:rPr>
                <w:rFonts w:ascii="GHEA Grapalat" w:hAnsi="GHEA Grapalat"/>
                <w:sz w:val="16"/>
                <w:szCs w:val="16"/>
              </w:rPr>
            </w:pPr>
          </w:p>
        </w:tc>
        <w:tc>
          <w:tcPr>
            <w:tcW w:w="849" w:type="dxa"/>
            <w:vAlign w:val="center"/>
          </w:tcPr>
          <w:p w14:paraId="2954B691" w14:textId="2CD194BF" w:rsidR="00BB3A42" w:rsidRPr="00D071E5" w:rsidRDefault="00BB3A42" w:rsidP="00BB3A42">
            <w:pPr>
              <w:widowControl w:val="0"/>
              <w:jc w:val="center"/>
              <w:rPr>
                <w:rFonts w:ascii="GHEA Grapalat" w:hAnsi="GHEA Grapalat"/>
                <w:sz w:val="16"/>
                <w:szCs w:val="16"/>
              </w:rPr>
            </w:pPr>
          </w:p>
        </w:tc>
        <w:tc>
          <w:tcPr>
            <w:tcW w:w="962" w:type="dxa"/>
            <w:vAlign w:val="center"/>
          </w:tcPr>
          <w:p w14:paraId="31ECB237" w14:textId="492508DB" w:rsidR="00BB3A42" w:rsidRPr="00D071E5" w:rsidRDefault="00BB3A42" w:rsidP="00BB3A42">
            <w:pPr>
              <w:widowControl w:val="0"/>
              <w:jc w:val="center"/>
              <w:rPr>
                <w:rFonts w:ascii="GHEA Grapalat" w:hAnsi="GHEA Grapalat"/>
                <w:sz w:val="16"/>
                <w:szCs w:val="16"/>
              </w:rPr>
            </w:pPr>
          </w:p>
        </w:tc>
        <w:tc>
          <w:tcPr>
            <w:tcW w:w="851" w:type="dxa"/>
            <w:vAlign w:val="center"/>
          </w:tcPr>
          <w:p w14:paraId="607DC424" w14:textId="0E0DF963" w:rsidR="00BB3A42" w:rsidRPr="00D071E5" w:rsidRDefault="00BB3A42" w:rsidP="00BB3A42">
            <w:pPr>
              <w:widowControl w:val="0"/>
              <w:jc w:val="center"/>
              <w:rPr>
                <w:rFonts w:ascii="GHEA Grapalat" w:hAnsi="GHEA Grapalat"/>
                <w:sz w:val="16"/>
                <w:szCs w:val="16"/>
              </w:rPr>
            </w:pPr>
          </w:p>
        </w:tc>
        <w:tc>
          <w:tcPr>
            <w:tcW w:w="789" w:type="dxa"/>
            <w:vAlign w:val="center"/>
          </w:tcPr>
          <w:p w14:paraId="53DA82F3" w14:textId="631A9689" w:rsidR="00BB3A42" w:rsidRPr="00D071E5" w:rsidRDefault="00BB3A42" w:rsidP="00BB3A42">
            <w:pPr>
              <w:widowControl w:val="0"/>
              <w:jc w:val="center"/>
              <w:rPr>
                <w:rFonts w:ascii="GHEA Grapalat" w:hAnsi="GHEA Grapalat"/>
                <w:sz w:val="16"/>
                <w:szCs w:val="16"/>
              </w:rPr>
            </w:pPr>
          </w:p>
        </w:tc>
      </w:tr>
      <w:tr w:rsidR="00BB3A42" w:rsidRPr="00D071E5" w14:paraId="00163C5D" w14:textId="77777777" w:rsidTr="00BB3A42">
        <w:trPr>
          <w:trHeight w:val="404"/>
          <w:jc w:val="center"/>
        </w:trPr>
        <w:tc>
          <w:tcPr>
            <w:tcW w:w="1695" w:type="dxa"/>
            <w:vAlign w:val="center"/>
          </w:tcPr>
          <w:p w14:paraId="7EFBBFC9" w14:textId="4CBC464E" w:rsidR="00BB3A42" w:rsidRPr="00D071E5"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6</w:t>
            </w:r>
          </w:p>
        </w:tc>
        <w:tc>
          <w:tcPr>
            <w:tcW w:w="2051" w:type="dxa"/>
            <w:vAlign w:val="center"/>
          </w:tcPr>
          <w:p w14:paraId="1AF98166" w14:textId="644FC0A6"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3222128</w:t>
            </w:r>
          </w:p>
        </w:tc>
        <w:tc>
          <w:tcPr>
            <w:tcW w:w="1685" w:type="dxa"/>
            <w:vAlign w:val="center"/>
          </w:tcPr>
          <w:p w14:paraId="70E5F7CC" w14:textId="53F7E5B6" w:rsidR="00BB3A42" w:rsidRPr="0043473D" w:rsidRDefault="00BB3A42" w:rsidP="00BB3A42">
            <w:pPr>
              <w:widowControl w:val="0"/>
              <w:jc w:val="center"/>
              <w:rPr>
                <w:rFonts w:ascii="GHEA Grapalat" w:hAnsi="GHEA Grapalat"/>
                <w:b/>
                <w:sz w:val="16"/>
                <w:szCs w:val="16"/>
                <w:lang w:val="en-US"/>
              </w:rPr>
            </w:pPr>
            <w:r w:rsidRPr="00875F92">
              <w:rPr>
                <w:rFonts w:ascii="GHEA Grapalat" w:hAnsi="GHEA Grapalat"/>
                <w:sz w:val="16"/>
                <w:szCs w:val="16"/>
              </w:rPr>
              <w:t>Яблоко</w:t>
            </w:r>
          </w:p>
        </w:tc>
        <w:tc>
          <w:tcPr>
            <w:tcW w:w="960" w:type="dxa"/>
            <w:vAlign w:val="center"/>
          </w:tcPr>
          <w:p w14:paraId="416053D5"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277CDCA2"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7C290CE9"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4DE15396"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58506E98"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20AF938A"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0ABBD234"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627BC9CA"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1F92D5D" w14:textId="491669F3" w:rsidR="00BB3A42" w:rsidRPr="00D071E5" w:rsidRDefault="00BB3A42" w:rsidP="00BB3A42">
            <w:pPr>
              <w:widowControl w:val="0"/>
              <w:jc w:val="center"/>
              <w:rPr>
                <w:rFonts w:ascii="GHEA Grapalat" w:hAnsi="GHEA Grapalat"/>
                <w:sz w:val="16"/>
                <w:szCs w:val="16"/>
              </w:rPr>
            </w:pPr>
          </w:p>
        </w:tc>
        <w:tc>
          <w:tcPr>
            <w:tcW w:w="849" w:type="dxa"/>
            <w:vAlign w:val="center"/>
          </w:tcPr>
          <w:p w14:paraId="0F4E209B" w14:textId="5E6E5096" w:rsidR="00BB3A42" w:rsidRPr="00D071E5" w:rsidRDefault="00BB3A42" w:rsidP="00BB3A42">
            <w:pPr>
              <w:widowControl w:val="0"/>
              <w:jc w:val="center"/>
              <w:rPr>
                <w:rFonts w:ascii="GHEA Grapalat" w:hAnsi="GHEA Grapalat"/>
                <w:sz w:val="16"/>
                <w:szCs w:val="16"/>
              </w:rPr>
            </w:pPr>
          </w:p>
        </w:tc>
        <w:tc>
          <w:tcPr>
            <w:tcW w:w="962" w:type="dxa"/>
            <w:vAlign w:val="center"/>
          </w:tcPr>
          <w:p w14:paraId="4345894A" w14:textId="30CDB38F" w:rsidR="00BB3A42" w:rsidRPr="00D071E5" w:rsidRDefault="00BB3A42" w:rsidP="00BB3A42">
            <w:pPr>
              <w:widowControl w:val="0"/>
              <w:jc w:val="center"/>
              <w:rPr>
                <w:rFonts w:ascii="GHEA Grapalat" w:hAnsi="GHEA Grapalat"/>
                <w:sz w:val="16"/>
                <w:szCs w:val="16"/>
              </w:rPr>
            </w:pPr>
          </w:p>
        </w:tc>
        <w:tc>
          <w:tcPr>
            <w:tcW w:w="851" w:type="dxa"/>
            <w:vAlign w:val="center"/>
          </w:tcPr>
          <w:p w14:paraId="5DB0B173" w14:textId="71DC7050" w:rsidR="00BB3A42" w:rsidRPr="00D071E5" w:rsidRDefault="00BB3A42" w:rsidP="00BB3A42">
            <w:pPr>
              <w:widowControl w:val="0"/>
              <w:jc w:val="center"/>
              <w:rPr>
                <w:rFonts w:ascii="GHEA Grapalat" w:hAnsi="GHEA Grapalat"/>
                <w:sz w:val="16"/>
                <w:szCs w:val="16"/>
              </w:rPr>
            </w:pPr>
          </w:p>
        </w:tc>
        <w:tc>
          <w:tcPr>
            <w:tcW w:w="789" w:type="dxa"/>
            <w:vAlign w:val="center"/>
          </w:tcPr>
          <w:p w14:paraId="5E947340" w14:textId="784107FD" w:rsidR="00BB3A42" w:rsidRPr="00D071E5" w:rsidRDefault="00BB3A42" w:rsidP="00BB3A42">
            <w:pPr>
              <w:widowControl w:val="0"/>
              <w:jc w:val="center"/>
              <w:rPr>
                <w:rFonts w:ascii="GHEA Grapalat" w:hAnsi="GHEA Grapalat"/>
                <w:sz w:val="16"/>
                <w:szCs w:val="16"/>
              </w:rPr>
            </w:pPr>
          </w:p>
        </w:tc>
      </w:tr>
      <w:tr w:rsidR="00BB3A42" w:rsidRPr="00D071E5" w14:paraId="63EE0897" w14:textId="77777777" w:rsidTr="00BB3A42">
        <w:trPr>
          <w:trHeight w:val="404"/>
          <w:jc w:val="center"/>
        </w:trPr>
        <w:tc>
          <w:tcPr>
            <w:tcW w:w="1695" w:type="dxa"/>
            <w:vAlign w:val="center"/>
          </w:tcPr>
          <w:p w14:paraId="1DB5B88F" w14:textId="6DE1EFC8"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7</w:t>
            </w:r>
          </w:p>
        </w:tc>
        <w:tc>
          <w:tcPr>
            <w:tcW w:w="2051" w:type="dxa"/>
            <w:vAlign w:val="center"/>
          </w:tcPr>
          <w:p w14:paraId="5F7606E9" w14:textId="759285AB"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3221410</w:t>
            </w:r>
          </w:p>
        </w:tc>
        <w:tc>
          <w:tcPr>
            <w:tcW w:w="1685" w:type="dxa"/>
            <w:vAlign w:val="center"/>
          </w:tcPr>
          <w:p w14:paraId="4DF404FE" w14:textId="299B3AE0" w:rsidR="00BB3A42" w:rsidRPr="0043473D" w:rsidRDefault="00BB3A42" w:rsidP="00BB3A42">
            <w:pPr>
              <w:widowControl w:val="0"/>
              <w:jc w:val="center"/>
              <w:rPr>
                <w:sz w:val="16"/>
                <w:szCs w:val="16"/>
              </w:rPr>
            </w:pPr>
            <w:r w:rsidRPr="00875F92">
              <w:rPr>
                <w:rFonts w:ascii="GHEA Grapalat" w:hAnsi="GHEA Grapalat"/>
                <w:sz w:val="16"/>
                <w:szCs w:val="16"/>
              </w:rPr>
              <w:t>Капуста</w:t>
            </w:r>
          </w:p>
        </w:tc>
        <w:tc>
          <w:tcPr>
            <w:tcW w:w="960" w:type="dxa"/>
            <w:vAlign w:val="center"/>
          </w:tcPr>
          <w:p w14:paraId="257050C7"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60D7A73A"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4C373A1B"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7DBCF612"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55390FB1"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091BDC96"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0CEA0D75"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0A13065E"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16E7F4DB" w14:textId="7580DDAD" w:rsidR="00BB3A42" w:rsidRPr="00D071E5" w:rsidRDefault="00BB3A42" w:rsidP="00BB3A42">
            <w:pPr>
              <w:widowControl w:val="0"/>
              <w:jc w:val="center"/>
              <w:rPr>
                <w:rFonts w:ascii="GHEA Grapalat" w:hAnsi="GHEA Grapalat"/>
                <w:sz w:val="16"/>
                <w:szCs w:val="16"/>
              </w:rPr>
            </w:pPr>
          </w:p>
        </w:tc>
        <w:tc>
          <w:tcPr>
            <w:tcW w:w="849" w:type="dxa"/>
            <w:vAlign w:val="center"/>
          </w:tcPr>
          <w:p w14:paraId="5BA92B95" w14:textId="6C3983C4" w:rsidR="00BB3A42" w:rsidRPr="00D071E5" w:rsidRDefault="00BB3A42" w:rsidP="00BB3A42">
            <w:pPr>
              <w:widowControl w:val="0"/>
              <w:jc w:val="center"/>
              <w:rPr>
                <w:rFonts w:ascii="GHEA Grapalat" w:hAnsi="GHEA Grapalat"/>
                <w:sz w:val="16"/>
                <w:szCs w:val="16"/>
              </w:rPr>
            </w:pPr>
          </w:p>
        </w:tc>
        <w:tc>
          <w:tcPr>
            <w:tcW w:w="962" w:type="dxa"/>
            <w:vAlign w:val="center"/>
          </w:tcPr>
          <w:p w14:paraId="03F9CB8C" w14:textId="676A1877" w:rsidR="00BB3A42" w:rsidRPr="00D071E5" w:rsidRDefault="00BB3A42" w:rsidP="00BB3A42">
            <w:pPr>
              <w:widowControl w:val="0"/>
              <w:jc w:val="center"/>
              <w:rPr>
                <w:rFonts w:ascii="GHEA Grapalat" w:hAnsi="GHEA Grapalat"/>
                <w:sz w:val="16"/>
                <w:szCs w:val="16"/>
              </w:rPr>
            </w:pPr>
          </w:p>
        </w:tc>
        <w:tc>
          <w:tcPr>
            <w:tcW w:w="851" w:type="dxa"/>
            <w:vAlign w:val="center"/>
          </w:tcPr>
          <w:p w14:paraId="21027A3A" w14:textId="13881A6A" w:rsidR="00BB3A42" w:rsidRPr="00443D81" w:rsidRDefault="00BB3A42" w:rsidP="00BB3A42">
            <w:pPr>
              <w:widowControl w:val="0"/>
              <w:jc w:val="center"/>
              <w:rPr>
                <w:rFonts w:ascii="GHEA Grapalat" w:hAnsi="GHEA Grapalat"/>
                <w:sz w:val="16"/>
                <w:szCs w:val="16"/>
              </w:rPr>
            </w:pPr>
          </w:p>
        </w:tc>
        <w:tc>
          <w:tcPr>
            <w:tcW w:w="789" w:type="dxa"/>
            <w:vAlign w:val="center"/>
          </w:tcPr>
          <w:p w14:paraId="7717B7AB" w14:textId="7BEB78D9" w:rsidR="00BB3A42" w:rsidRPr="005B23C5" w:rsidRDefault="00BB3A42" w:rsidP="00BB3A42">
            <w:pPr>
              <w:widowControl w:val="0"/>
              <w:jc w:val="center"/>
              <w:rPr>
                <w:rFonts w:ascii="GHEA Grapalat" w:hAnsi="GHEA Grapalat"/>
                <w:sz w:val="16"/>
                <w:szCs w:val="16"/>
              </w:rPr>
            </w:pPr>
          </w:p>
        </w:tc>
      </w:tr>
      <w:tr w:rsidR="00BB3A42" w:rsidRPr="00D071E5" w14:paraId="26E25E28" w14:textId="77777777" w:rsidTr="00BB3A42">
        <w:trPr>
          <w:trHeight w:val="404"/>
          <w:jc w:val="center"/>
        </w:trPr>
        <w:tc>
          <w:tcPr>
            <w:tcW w:w="1695" w:type="dxa"/>
            <w:vAlign w:val="center"/>
          </w:tcPr>
          <w:p w14:paraId="55DFE2F4" w14:textId="0FB8B682"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8</w:t>
            </w:r>
          </w:p>
        </w:tc>
        <w:tc>
          <w:tcPr>
            <w:tcW w:w="2051" w:type="dxa"/>
            <w:vAlign w:val="center"/>
          </w:tcPr>
          <w:p w14:paraId="09129D6F" w14:textId="6BF46546"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3221100</w:t>
            </w:r>
          </w:p>
        </w:tc>
        <w:tc>
          <w:tcPr>
            <w:tcW w:w="1685" w:type="dxa"/>
            <w:vAlign w:val="center"/>
          </w:tcPr>
          <w:p w14:paraId="2A2E694B" w14:textId="44F59E5B" w:rsidR="00BB3A42" w:rsidRPr="0043473D" w:rsidRDefault="00BB3A42" w:rsidP="00BB3A42">
            <w:pPr>
              <w:widowControl w:val="0"/>
              <w:jc w:val="center"/>
              <w:rPr>
                <w:sz w:val="16"/>
                <w:szCs w:val="16"/>
              </w:rP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518A1E0A"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3AAF3D86"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6FD819FD"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5069F6B8"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0C2ADBC5"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633DCFC2"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55583259"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33905740"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37000B3" w14:textId="61C5C59F" w:rsidR="00BB3A42" w:rsidRPr="00D071E5" w:rsidRDefault="00BB3A42" w:rsidP="00BB3A42">
            <w:pPr>
              <w:widowControl w:val="0"/>
              <w:jc w:val="center"/>
              <w:rPr>
                <w:rFonts w:ascii="GHEA Grapalat" w:hAnsi="GHEA Grapalat"/>
                <w:sz w:val="16"/>
                <w:szCs w:val="16"/>
              </w:rPr>
            </w:pPr>
          </w:p>
        </w:tc>
        <w:tc>
          <w:tcPr>
            <w:tcW w:w="849" w:type="dxa"/>
            <w:vAlign w:val="center"/>
          </w:tcPr>
          <w:p w14:paraId="3AD7B3AF" w14:textId="19014BCD" w:rsidR="00BB3A42" w:rsidRPr="00D071E5" w:rsidRDefault="00BB3A42" w:rsidP="00BB3A42">
            <w:pPr>
              <w:widowControl w:val="0"/>
              <w:jc w:val="center"/>
              <w:rPr>
                <w:rFonts w:ascii="GHEA Grapalat" w:hAnsi="GHEA Grapalat"/>
                <w:sz w:val="16"/>
                <w:szCs w:val="16"/>
              </w:rPr>
            </w:pPr>
          </w:p>
        </w:tc>
        <w:tc>
          <w:tcPr>
            <w:tcW w:w="962" w:type="dxa"/>
            <w:vAlign w:val="center"/>
          </w:tcPr>
          <w:p w14:paraId="0015268E" w14:textId="07D5328F" w:rsidR="00BB3A42" w:rsidRPr="00D071E5" w:rsidRDefault="00BB3A42" w:rsidP="00BB3A42">
            <w:pPr>
              <w:widowControl w:val="0"/>
              <w:jc w:val="center"/>
              <w:rPr>
                <w:rFonts w:ascii="GHEA Grapalat" w:hAnsi="GHEA Grapalat"/>
                <w:sz w:val="16"/>
                <w:szCs w:val="16"/>
              </w:rPr>
            </w:pPr>
          </w:p>
        </w:tc>
        <w:tc>
          <w:tcPr>
            <w:tcW w:w="851" w:type="dxa"/>
            <w:vAlign w:val="center"/>
          </w:tcPr>
          <w:p w14:paraId="4674D13B" w14:textId="06D72C90" w:rsidR="00BB3A42" w:rsidRPr="00443D81" w:rsidRDefault="00BB3A42" w:rsidP="00BB3A42">
            <w:pPr>
              <w:widowControl w:val="0"/>
              <w:jc w:val="center"/>
              <w:rPr>
                <w:rFonts w:ascii="GHEA Grapalat" w:hAnsi="GHEA Grapalat"/>
                <w:sz w:val="16"/>
                <w:szCs w:val="16"/>
              </w:rPr>
            </w:pPr>
          </w:p>
        </w:tc>
        <w:tc>
          <w:tcPr>
            <w:tcW w:w="789" w:type="dxa"/>
            <w:vAlign w:val="center"/>
          </w:tcPr>
          <w:p w14:paraId="0A8B8E65" w14:textId="6BC53034" w:rsidR="00BB3A42" w:rsidRPr="005B23C5" w:rsidRDefault="00BB3A42" w:rsidP="00BB3A42">
            <w:pPr>
              <w:widowControl w:val="0"/>
              <w:jc w:val="center"/>
              <w:rPr>
                <w:rFonts w:ascii="GHEA Grapalat" w:hAnsi="GHEA Grapalat"/>
                <w:sz w:val="16"/>
                <w:szCs w:val="16"/>
              </w:rPr>
            </w:pPr>
          </w:p>
        </w:tc>
      </w:tr>
      <w:tr w:rsidR="00BB3A42" w:rsidRPr="00D071E5" w14:paraId="751648B7" w14:textId="77777777" w:rsidTr="00BB3A42">
        <w:trPr>
          <w:trHeight w:val="404"/>
          <w:jc w:val="center"/>
        </w:trPr>
        <w:tc>
          <w:tcPr>
            <w:tcW w:w="1695" w:type="dxa"/>
            <w:vAlign w:val="center"/>
          </w:tcPr>
          <w:p w14:paraId="58D3DDFB" w14:textId="3C3E4D9A"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9</w:t>
            </w:r>
          </w:p>
        </w:tc>
        <w:tc>
          <w:tcPr>
            <w:tcW w:w="2051" w:type="dxa"/>
            <w:vAlign w:val="center"/>
          </w:tcPr>
          <w:p w14:paraId="52F7BB87" w14:textId="77A21D5B"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15311100</w:t>
            </w:r>
          </w:p>
        </w:tc>
        <w:tc>
          <w:tcPr>
            <w:tcW w:w="1685" w:type="dxa"/>
            <w:vAlign w:val="center"/>
          </w:tcPr>
          <w:p w14:paraId="04E1FF9D" w14:textId="67D9BDC2" w:rsidR="00BB3A42" w:rsidRPr="0043473D" w:rsidRDefault="00BB3A42" w:rsidP="00BB3A42">
            <w:pPr>
              <w:widowControl w:val="0"/>
              <w:jc w:val="center"/>
              <w:rPr>
                <w:sz w:val="16"/>
                <w:szCs w:val="16"/>
              </w:rPr>
            </w:pPr>
            <w:r w:rsidRPr="00875F92">
              <w:rPr>
                <w:rFonts w:ascii="GHEA Grapalat" w:hAnsi="GHEA Grapalat"/>
                <w:sz w:val="16"/>
                <w:szCs w:val="16"/>
              </w:rPr>
              <w:t>Картофель</w:t>
            </w:r>
          </w:p>
        </w:tc>
        <w:tc>
          <w:tcPr>
            <w:tcW w:w="960" w:type="dxa"/>
            <w:vAlign w:val="center"/>
          </w:tcPr>
          <w:p w14:paraId="6D17EE24"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4A17DF8D"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10E80376"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2FD9742D"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444A9F90"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7DD84082"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6C2FBC53"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7E58BB27"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2D10C2E0" w14:textId="0B8B208E" w:rsidR="00BB3A42" w:rsidRPr="00D071E5" w:rsidRDefault="00BB3A42" w:rsidP="00BB3A42">
            <w:pPr>
              <w:widowControl w:val="0"/>
              <w:jc w:val="center"/>
              <w:rPr>
                <w:rFonts w:ascii="GHEA Grapalat" w:hAnsi="GHEA Grapalat"/>
                <w:sz w:val="16"/>
                <w:szCs w:val="16"/>
              </w:rPr>
            </w:pPr>
          </w:p>
        </w:tc>
        <w:tc>
          <w:tcPr>
            <w:tcW w:w="849" w:type="dxa"/>
            <w:vAlign w:val="center"/>
          </w:tcPr>
          <w:p w14:paraId="7710E104" w14:textId="520B0351" w:rsidR="00BB3A42" w:rsidRPr="00D071E5" w:rsidRDefault="00BB3A42" w:rsidP="00BB3A42">
            <w:pPr>
              <w:widowControl w:val="0"/>
              <w:jc w:val="center"/>
              <w:rPr>
                <w:rFonts w:ascii="GHEA Grapalat" w:hAnsi="GHEA Grapalat"/>
                <w:sz w:val="16"/>
                <w:szCs w:val="16"/>
              </w:rPr>
            </w:pPr>
          </w:p>
        </w:tc>
        <w:tc>
          <w:tcPr>
            <w:tcW w:w="962" w:type="dxa"/>
            <w:vAlign w:val="center"/>
          </w:tcPr>
          <w:p w14:paraId="5D9547E5" w14:textId="0CFFF29C" w:rsidR="00BB3A42" w:rsidRPr="00D071E5" w:rsidRDefault="00BB3A42" w:rsidP="00BB3A42">
            <w:pPr>
              <w:widowControl w:val="0"/>
              <w:jc w:val="center"/>
              <w:rPr>
                <w:rFonts w:ascii="GHEA Grapalat" w:hAnsi="GHEA Grapalat"/>
                <w:sz w:val="16"/>
                <w:szCs w:val="16"/>
              </w:rPr>
            </w:pPr>
          </w:p>
        </w:tc>
        <w:tc>
          <w:tcPr>
            <w:tcW w:w="851" w:type="dxa"/>
            <w:vAlign w:val="center"/>
          </w:tcPr>
          <w:p w14:paraId="42F3F655" w14:textId="2D756DBF" w:rsidR="00BB3A42" w:rsidRPr="00443D81" w:rsidRDefault="00BB3A42" w:rsidP="00BB3A42">
            <w:pPr>
              <w:widowControl w:val="0"/>
              <w:jc w:val="center"/>
              <w:rPr>
                <w:rFonts w:ascii="GHEA Grapalat" w:hAnsi="GHEA Grapalat"/>
                <w:sz w:val="16"/>
                <w:szCs w:val="16"/>
              </w:rPr>
            </w:pPr>
          </w:p>
        </w:tc>
        <w:tc>
          <w:tcPr>
            <w:tcW w:w="789" w:type="dxa"/>
            <w:vAlign w:val="center"/>
          </w:tcPr>
          <w:p w14:paraId="243DE210" w14:textId="7B3B4FE8" w:rsidR="00BB3A42" w:rsidRPr="005B23C5" w:rsidRDefault="00BB3A42" w:rsidP="00BB3A42">
            <w:pPr>
              <w:widowControl w:val="0"/>
              <w:jc w:val="center"/>
              <w:rPr>
                <w:rFonts w:ascii="GHEA Grapalat" w:hAnsi="GHEA Grapalat"/>
                <w:sz w:val="16"/>
                <w:szCs w:val="16"/>
              </w:rPr>
            </w:pPr>
          </w:p>
        </w:tc>
      </w:tr>
      <w:tr w:rsidR="00BB3A42" w:rsidRPr="00D071E5" w14:paraId="1412A00D" w14:textId="77777777" w:rsidTr="00BB3A42">
        <w:trPr>
          <w:trHeight w:val="404"/>
          <w:jc w:val="center"/>
        </w:trPr>
        <w:tc>
          <w:tcPr>
            <w:tcW w:w="1695" w:type="dxa"/>
            <w:vAlign w:val="center"/>
          </w:tcPr>
          <w:p w14:paraId="78C07415" w14:textId="3D33E583"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10</w:t>
            </w:r>
          </w:p>
        </w:tc>
        <w:tc>
          <w:tcPr>
            <w:tcW w:w="2051" w:type="dxa"/>
            <w:vAlign w:val="center"/>
          </w:tcPr>
          <w:p w14:paraId="0A3242A5" w14:textId="29686F80"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15112150</w:t>
            </w:r>
          </w:p>
        </w:tc>
        <w:tc>
          <w:tcPr>
            <w:tcW w:w="1685" w:type="dxa"/>
            <w:vAlign w:val="center"/>
          </w:tcPr>
          <w:p w14:paraId="45335A14" w14:textId="036049D1" w:rsidR="00BB3A42" w:rsidRPr="0043473D" w:rsidRDefault="00BB3A42" w:rsidP="00BB3A42">
            <w:pPr>
              <w:widowControl w:val="0"/>
              <w:jc w:val="center"/>
              <w:rPr>
                <w:sz w:val="16"/>
                <w:szCs w:val="16"/>
              </w:rPr>
            </w:pPr>
            <w:r w:rsidRPr="00875F92">
              <w:rPr>
                <w:rFonts w:ascii="GHEA Grapalat" w:hAnsi="GHEA Grapalat"/>
                <w:sz w:val="16"/>
                <w:szCs w:val="16"/>
              </w:rPr>
              <w:t>Куриная грудка</w:t>
            </w:r>
          </w:p>
        </w:tc>
        <w:tc>
          <w:tcPr>
            <w:tcW w:w="960" w:type="dxa"/>
            <w:vAlign w:val="center"/>
          </w:tcPr>
          <w:p w14:paraId="5E139C90"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316A1E59"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4F1B1499"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5CF20A5F"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4C84C1B7"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1C087634"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0BAB71E0"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4B3C4EB4"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63A42F4C" w14:textId="0A00EE82" w:rsidR="00BB3A42" w:rsidRPr="00D071E5" w:rsidRDefault="00BB3A42" w:rsidP="00BB3A42">
            <w:pPr>
              <w:widowControl w:val="0"/>
              <w:jc w:val="center"/>
              <w:rPr>
                <w:rFonts w:ascii="GHEA Grapalat" w:hAnsi="GHEA Grapalat"/>
                <w:sz w:val="16"/>
                <w:szCs w:val="16"/>
              </w:rPr>
            </w:pPr>
          </w:p>
        </w:tc>
        <w:tc>
          <w:tcPr>
            <w:tcW w:w="849" w:type="dxa"/>
            <w:vAlign w:val="center"/>
          </w:tcPr>
          <w:p w14:paraId="2CB763A2" w14:textId="4B940E99" w:rsidR="00BB3A42" w:rsidRPr="00D071E5" w:rsidRDefault="00BB3A42" w:rsidP="00BB3A42">
            <w:pPr>
              <w:widowControl w:val="0"/>
              <w:jc w:val="center"/>
              <w:rPr>
                <w:rFonts w:ascii="GHEA Grapalat" w:hAnsi="GHEA Grapalat"/>
                <w:sz w:val="16"/>
                <w:szCs w:val="16"/>
              </w:rPr>
            </w:pPr>
          </w:p>
        </w:tc>
        <w:tc>
          <w:tcPr>
            <w:tcW w:w="962" w:type="dxa"/>
            <w:vAlign w:val="center"/>
          </w:tcPr>
          <w:p w14:paraId="1275FC58" w14:textId="38A92242" w:rsidR="00BB3A42" w:rsidRPr="00D071E5" w:rsidRDefault="00BB3A42" w:rsidP="00BB3A42">
            <w:pPr>
              <w:widowControl w:val="0"/>
              <w:jc w:val="center"/>
              <w:rPr>
                <w:rFonts w:ascii="GHEA Grapalat" w:hAnsi="GHEA Grapalat"/>
                <w:sz w:val="16"/>
                <w:szCs w:val="16"/>
              </w:rPr>
            </w:pPr>
          </w:p>
        </w:tc>
        <w:tc>
          <w:tcPr>
            <w:tcW w:w="851" w:type="dxa"/>
            <w:vAlign w:val="center"/>
          </w:tcPr>
          <w:p w14:paraId="535E822D" w14:textId="2BD58056" w:rsidR="00BB3A42" w:rsidRPr="00443D81" w:rsidRDefault="00BB3A42" w:rsidP="00BB3A42">
            <w:pPr>
              <w:widowControl w:val="0"/>
              <w:jc w:val="center"/>
              <w:rPr>
                <w:rFonts w:ascii="GHEA Grapalat" w:hAnsi="GHEA Grapalat"/>
                <w:sz w:val="16"/>
                <w:szCs w:val="16"/>
              </w:rPr>
            </w:pPr>
          </w:p>
        </w:tc>
        <w:tc>
          <w:tcPr>
            <w:tcW w:w="789" w:type="dxa"/>
            <w:vAlign w:val="center"/>
          </w:tcPr>
          <w:p w14:paraId="6BB4D9C1" w14:textId="736CB12A" w:rsidR="00BB3A42" w:rsidRPr="005B23C5" w:rsidRDefault="00BB3A42" w:rsidP="00BB3A42">
            <w:pPr>
              <w:widowControl w:val="0"/>
              <w:jc w:val="center"/>
              <w:rPr>
                <w:rFonts w:ascii="GHEA Grapalat" w:hAnsi="GHEA Grapalat"/>
                <w:sz w:val="16"/>
                <w:szCs w:val="16"/>
              </w:rPr>
            </w:pPr>
          </w:p>
        </w:tc>
      </w:tr>
      <w:tr w:rsidR="00BB3A42" w:rsidRPr="00D071E5" w14:paraId="7CF24730" w14:textId="77777777" w:rsidTr="00BB3A42">
        <w:trPr>
          <w:trHeight w:val="404"/>
          <w:jc w:val="center"/>
        </w:trPr>
        <w:tc>
          <w:tcPr>
            <w:tcW w:w="1695" w:type="dxa"/>
            <w:vAlign w:val="center"/>
          </w:tcPr>
          <w:p w14:paraId="4D5669C1" w14:textId="0AF8A0E5"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11</w:t>
            </w:r>
          </w:p>
        </w:tc>
        <w:tc>
          <w:tcPr>
            <w:tcW w:w="2051" w:type="dxa"/>
            <w:vAlign w:val="center"/>
          </w:tcPr>
          <w:p w14:paraId="0723F8BE" w14:textId="20024247"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15811100</w:t>
            </w:r>
          </w:p>
        </w:tc>
        <w:tc>
          <w:tcPr>
            <w:tcW w:w="1685" w:type="dxa"/>
            <w:vAlign w:val="center"/>
          </w:tcPr>
          <w:p w14:paraId="0A0A4C85" w14:textId="400C605E" w:rsidR="00BB3A42" w:rsidRPr="0043473D" w:rsidRDefault="00BB3A42" w:rsidP="00BB3A42">
            <w:pPr>
              <w:widowControl w:val="0"/>
              <w:jc w:val="center"/>
              <w:rPr>
                <w:sz w:val="16"/>
                <w:szCs w:val="16"/>
              </w:rPr>
            </w:pPr>
            <w:r w:rsidRPr="00875F92">
              <w:rPr>
                <w:rFonts w:ascii="GHEA Grapalat" w:hAnsi="GHEA Grapalat"/>
                <w:sz w:val="16"/>
                <w:szCs w:val="16"/>
              </w:rPr>
              <w:t>Хлеб</w:t>
            </w:r>
          </w:p>
        </w:tc>
        <w:tc>
          <w:tcPr>
            <w:tcW w:w="960" w:type="dxa"/>
            <w:vAlign w:val="center"/>
          </w:tcPr>
          <w:p w14:paraId="48264655"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7F6517AC"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644A17CB"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097FBFC2"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04EC365E"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74EE7329"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7AC4E2E1"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6E40BCA9"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4928107" w14:textId="293FD8A9" w:rsidR="00BB3A42" w:rsidRPr="00D071E5" w:rsidRDefault="00BB3A42" w:rsidP="00BB3A42">
            <w:pPr>
              <w:widowControl w:val="0"/>
              <w:jc w:val="center"/>
              <w:rPr>
                <w:rFonts w:ascii="GHEA Grapalat" w:hAnsi="GHEA Grapalat"/>
                <w:sz w:val="16"/>
                <w:szCs w:val="16"/>
              </w:rPr>
            </w:pPr>
          </w:p>
        </w:tc>
        <w:tc>
          <w:tcPr>
            <w:tcW w:w="849" w:type="dxa"/>
            <w:vAlign w:val="center"/>
          </w:tcPr>
          <w:p w14:paraId="436CB718" w14:textId="0EDF5801" w:rsidR="00BB3A42" w:rsidRPr="00D071E5" w:rsidRDefault="00BB3A42" w:rsidP="00BB3A42">
            <w:pPr>
              <w:widowControl w:val="0"/>
              <w:jc w:val="center"/>
              <w:rPr>
                <w:rFonts w:ascii="GHEA Grapalat" w:hAnsi="GHEA Grapalat"/>
                <w:sz w:val="16"/>
                <w:szCs w:val="16"/>
              </w:rPr>
            </w:pPr>
          </w:p>
        </w:tc>
        <w:tc>
          <w:tcPr>
            <w:tcW w:w="962" w:type="dxa"/>
            <w:vAlign w:val="center"/>
          </w:tcPr>
          <w:p w14:paraId="3CB8ED7C" w14:textId="35295CF1" w:rsidR="00BB3A42" w:rsidRPr="00D071E5" w:rsidRDefault="00BB3A42" w:rsidP="00BB3A42">
            <w:pPr>
              <w:widowControl w:val="0"/>
              <w:jc w:val="center"/>
              <w:rPr>
                <w:rFonts w:ascii="GHEA Grapalat" w:hAnsi="GHEA Grapalat"/>
                <w:sz w:val="16"/>
                <w:szCs w:val="16"/>
              </w:rPr>
            </w:pPr>
          </w:p>
        </w:tc>
        <w:tc>
          <w:tcPr>
            <w:tcW w:w="851" w:type="dxa"/>
            <w:vAlign w:val="center"/>
          </w:tcPr>
          <w:p w14:paraId="1D7B78C1" w14:textId="5A4571BE" w:rsidR="00BB3A42" w:rsidRPr="00443D81" w:rsidRDefault="00BB3A42" w:rsidP="00BB3A42">
            <w:pPr>
              <w:widowControl w:val="0"/>
              <w:jc w:val="center"/>
              <w:rPr>
                <w:rFonts w:ascii="GHEA Grapalat" w:hAnsi="GHEA Grapalat"/>
                <w:sz w:val="16"/>
                <w:szCs w:val="16"/>
              </w:rPr>
            </w:pPr>
          </w:p>
        </w:tc>
        <w:tc>
          <w:tcPr>
            <w:tcW w:w="789" w:type="dxa"/>
            <w:vAlign w:val="center"/>
          </w:tcPr>
          <w:p w14:paraId="24D43B43" w14:textId="60CAAC6B" w:rsidR="00BB3A42" w:rsidRPr="005B23C5" w:rsidRDefault="00BB3A42" w:rsidP="00BB3A42">
            <w:pPr>
              <w:widowControl w:val="0"/>
              <w:jc w:val="center"/>
              <w:rPr>
                <w:rFonts w:ascii="GHEA Grapalat" w:hAnsi="GHEA Grapalat"/>
                <w:sz w:val="16"/>
                <w:szCs w:val="16"/>
              </w:rPr>
            </w:pPr>
          </w:p>
        </w:tc>
      </w:tr>
      <w:tr w:rsidR="00BB3A42" w:rsidRPr="00D071E5" w14:paraId="73D385A7" w14:textId="77777777" w:rsidTr="00BB3A42">
        <w:trPr>
          <w:trHeight w:val="404"/>
          <w:jc w:val="center"/>
        </w:trPr>
        <w:tc>
          <w:tcPr>
            <w:tcW w:w="1695" w:type="dxa"/>
            <w:vAlign w:val="center"/>
          </w:tcPr>
          <w:p w14:paraId="3230C35D" w14:textId="7F411D8C"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2051" w:type="dxa"/>
            <w:vAlign w:val="center"/>
          </w:tcPr>
          <w:p w14:paraId="13C39709" w14:textId="76DE5480"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15616000</w:t>
            </w:r>
          </w:p>
        </w:tc>
        <w:tc>
          <w:tcPr>
            <w:tcW w:w="1685" w:type="dxa"/>
            <w:vAlign w:val="center"/>
          </w:tcPr>
          <w:p w14:paraId="5185FC5A" w14:textId="0A2C1667" w:rsidR="00BB3A42" w:rsidRPr="0043473D" w:rsidRDefault="00BB3A42" w:rsidP="00BB3A42">
            <w:pPr>
              <w:widowControl w:val="0"/>
              <w:jc w:val="center"/>
              <w:rPr>
                <w:sz w:val="16"/>
                <w:szCs w:val="16"/>
              </w:rPr>
            </w:pPr>
            <w:r w:rsidRPr="00875F92">
              <w:rPr>
                <w:rFonts w:ascii="GHEA Grapalat" w:hAnsi="GHEA Grapalat"/>
                <w:sz w:val="16"/>
                <w:szCs w:val="16"/>
              </w:rPr>
              <w:t>Гречиха</w:t>
            </w:r>
          </w:p>
        </w:tc>
        <w:tc>
          <w:tcPr>
            <w:tcW w:w="960" w:type="dxa"/>
            <w:vAlign w:val="center"/>
          </w:tcPr>
          <w:p w14:paraId="1C2ED87F"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4C3444C5"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0C3F2218"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6D0BB51A"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752FA419"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3FB74473"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74C9C2DF"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7B45CFB5"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03E45C5" w14:textId="5F06E588" w:rsidR="00BB3A42" w:rsidRPr="00D071E5" w:rsidRDefault="00BB3A42" w:rsidP="00BB3A42">
            <w:pPr>
              <w:widowControl w:val="0"/>
              <w:jc w:val="center"/>
              <w:rPr>
                <w:rFonts w:ascii="GHEA Grapalat" w:hAnsi="GHEA Grapalat"/>
                <w:sz w:val="16"/>
                <w:szCs w:val="16"/>
              </w:rPr>
            </w:pPr>
          </w:p>
        </w:tc>
        <w:tc>
          <w:tcPr>
            <w:tcW w:w="849" w:type="dxa"/>
            <w:vAlign w:val="center"/>
          </w:tcPr>
          <w:p w14:paraId="30076983" w14:textId="2468AECE" w:rsidR="00BB3A42" w:rsidRPr="00D071E5" w:rsidRDefault="00BB3A42" w:rsidP="00BB3A42">
            <w:pPr>
              <w:widowControl w:val="0"/>
              <w:jc w:val="center"/>
              <w:rPr>
                <w:rFonts w:ascii="GHEA Grapalat" w:hAnsi="GHEA Grapalat"/>
                <w:sz w:val="16"/>
                <w:szCs w:val="16"/>
              </w:rPr>
            </w:pPr>
          </w:p>
        </w:tc>
        <w:tc>
          <w:tcPr>
            <w:tcW w:w="962" w:type="dxa"/>
            <w:vAlign w:val="center"/>
          </w:tcPr>
          <w:p w14:paraId="2767A35A" w14:textId="34B1CF41" w:rsidR="00BB3A42" w:rsidRPr="00D071E5" w:rsidRDefault="00BB3A42" w:rsidP="00BB3A42">
            <w:pPr>
              <w:widowControl w:val="0"/>
              <w:jc w:val="center"/>
              <w:rPr>
                <w:rFonts w:ascii="GHEA Grapalat" w:hAnsi="GHEA Grapalat"/>
                <w:sz w:val="16"/>
                <w:szCs w:val="16"/>
              </w:rPr>
            </w:pPr>
          </w:p>
        </w:tc>
        <w:tc>
          <w:tcPr>
            <w:tcW w:w="851" w:type="dxa"/>
            <w:vAlign w:val="center"/>
          </w:tcPr>
          <w:p w14:paraId="4DF28897" w14:textId="4C4CADBB" w:rsidR="00BB3A42" w:rsidRPr="00443D81" w:rsidRDefault="00BB3A42" w:rsidP="00BB3A42">
            <w:pPr>
              <w:widowControl w:val="0"/>
              <w:jc w:val="center"/>
              <w:rPr>
                <w:rFonts w:ascii="GHEA Grapalat" w:hAnsi="GHEA Grapalat"/>
                <w:sz w:val="16"/>
                <w:szCs w:val="16"/>
              </w:rPr>
            </w:pPr>
          </w:p>
        </w:tc>
        <w:tc>
          <w:tcPr>
            <w:tcW w:w="789" w:type="dxa"/>
            <w:vAlign w:val="center"/>
          </w:tcPr>
          <w:p w14:paraId="6C6EDAF9" w14:textId="11678B03" w:rsidR="00BB3A42" w:rsidRPr="005B23C5" w:rsidRDefault="00BB3A42" w:rsidP="00BB3A42">
            <w:pPr>
              <w:widowControl w:val="0"/>
              <w:jc w:val="center"/>
              <w:rPr>
                <w:rFonts w:ascii="GHEA Grapalat" w:hAnsi="GHEA Grapalat"/>
                <w:sz w:val="16"/>
                <w:szCs w:val="16"/>
              </w:rPr>
            </w:pPr>
          </w:p>
        </w:tc>
      </w:tr>
      <w:tr w:rsidR="00BB3A42" w:rsidRPr="00D071E5" w14:paraId="30E24CCC" w14:textId="77777777" w:rsidTr="00BB3A42">
        <w:trPr>
          <w:trHeight w:val="404"/>
          <w:jc w:val="center"/>
        </w:trPr>
        <w:tc>
          <w:tcPr>
            <w:tcW w:w="1695" w:type="dxa"/>
            <w:vAlign w:val="center"/>
          </w:tcPr>
          <w:p w14:paraId="0654E330" w14:textId="00177215"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13</w:t>
            </w:r>
          </w:p>
        </w:tc>
        <w:tc>
          <w:tcPr>
            <w:tcW w:w="2051" w:type="dxa"/>
            <w:vAlign w:val="center"/>
          </w:tcPr>
          <w:p w14:paraId="019C5878" w14:textId="5DB13E35"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3142510</w:t>
            </w:r>
          </w:p>
        </w:tc>
        <w:tc>
          <w:tcPr>
            <w:tcW w:w="1685" w:type="dxa"/>
            <w:vAlign w:val="center"/>
          </w:tcPr>
          <w:p w14:paraId="65FAB7A0" w14:textId="7E72A911" w:rsidR="00BB3A42" w:rsidRPr="0043473D" w:rsidRDefault="00BB3A42" w:rsidP="00BB3A42">
            <w:pPr>
              <w:widowControl w:val="0"/>
              <w:jc w:val="center"/>
              <w:rPr>
                <w:sz w:val="16"/>
                <w:szCs w:val="16"/>
              </w:rPr>
            </w:pPr>
            <w:r w:rsidRPr="00875F92">
              <w:rPr>
                <w:rFonts w:ascii="GHEA Grapalat" w:hAnsi="GHEA Grapalat"/>
                <w:sz w:val="16"/>
                <w:szCs w:val="16"/>
              </w:rPr>
              <w:t>Яйцо</w:t>
            </w:r>
          </w:p>
        </w:tc>
        <w:tc>
          <w:tcPr>
            <w:tcW w:w="960" w:type="dxa"/>
            <w:vAlign w:val="center"/>
          </w:tcPr>
          <w:p w14:paraId="5E6372A1"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2831794F"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0D0797FB"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775E2836"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72398A03"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24709299"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0DB4B4A7"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68831F91"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095EE0A9" w14:textId="13EDD453" w:rsidR="00BB3A42" w:rsidRPr="00D071E5" w:rsidRDefault="00BB3A42" w:rsidP="00BB3A42">
            <w:pPr>
              <w:widowControl w:val="0"/>
              <w:jc w:val="center"/>
              <w:rPr>
                <w:rFonts w:ascii="GHEA Grapalat" w:hAnsi="GHEA Grapalat"/>
                <w:sz w:val="16"/>
                <w:szCs w:val="16"/>
              </w:rPr>
            </w:pPr>
          </w:p>
        </w:tc>
        <w:tc>
          <w:tcPr>
            <w:tcW w:w="849" w:type="dxa"/>
            <w:vAlign w:val="center"/>
          </w:tcPr>
          <w:p w14:paraId="17DD64DA" w14:textId="3A7E2212" w:rsidR="00BB3A42" w:rsidRPr="00D071E5" w:rsidRDefault="00BB3A42" w:rsidP="00BB3A42">
            <w:pPr>
              <w:widowControl w:val="0"/>
              <w:jc w:val="center"/>
              <w:rPr>
                <w:rFonts w:ascii="GHEA Grapalat" w:hAnsi="GHEA Grapalat"/>
                <w:sz w:val="16"/>
                <w:szCs w:val="16"/>
              </w:rPr>
            </w:pPr>
          </w:p>
        </w:tc>
        <w:tc>
          <w:tcPr>
            <w:tcW w:w="962" w:type="dxa"/>
            <w:vAlign w:val="center"/>
          </w:tcPr>
          <w:p w14:paraId="2372AE2D" w14:textId="5DFFD43D" w:rsidR="00BB3A42" w:rsidRPr="00D071E5" w:rsidRDefault="00BB3A42" w:rsidP="00BB3A42">
            <w:pPr>
              <w:widowControl w:val="0"/>
              <w:jc w:val="center"/>
              <w:rPr>
                <w:rFonts w:ascii="GHEA Grapalat" w:hAnsi="GHEA Grapalat"/>
                <w:sz w:val="16"/>
                <w:szCs w:val="16"/>
              </w:rPr>
            </w:pPr>
          </w:p>
        </w:tc>
        <w:tc>
          <w:tcPr>
            <w:tcW w:w="851" w:type="dxa"/>
            <w:vAlign w:val="center"/>
          </w:tcPr>
          <w:p w14:paraId="0190C9EB" w14:textId="7700350B" w:rsidR="00BB3A42" w:rsidRPr="00443D81" w:rsidRDefault="00BB3A42" w:rsidP="00BB3A42">
            <w:pPr>
              <w:widowControl w:val="0"/>
              <w:jc w:val="center"/>
              <w:rPr>
                <w:rFonts w:ascii="GHEA Grapalat" w:hAnsi="GHEA Grapalat"/>
                <w:sz w:val="16"/>
                <w:szCs w:val="16"/>
              </w:rPr>
            </w:pPr>
          </w:p>
        </w:tc>
        <w:tc>
          <w:tcPr>
            <w:tcW w:w="789" w:type="dxa"/>
            <w:vAlign w:val="center"/>
          </w:tcPr>
          <w:p w14:paraId="2A9F007C" w14:textId="26A0844D" w:rsidR="00BB3A42" w:rsidRPr="005B23C5" w:rsidRDefault="00BB3A42" w:rsidP="00BB3A42">
            <w:pPr>
              <w:widowControl w:val="0"/>
              <w:jc w:val="center"/>
              <w:rPr>
                <w:rFonts w:ascii="GHEA Grapalat" w:hAnsi="GHEA Grapalat"/>
                <w:sz w:val="16"/>
                <w:szCs w:val="16"/>
              </w:rPr>
            </w:pPr>
          </w:p>
        </w:tc>
      </w:tr>
      <w:tr w:rsidR="00BB3A42" w:rsidRPr="00D071E5" w14:paraId="45031057" w14:textId="77777777" w:rsidTr="00BB3A42">
        <w:trPr>
          <w:trHeight w:val="404"/>
          <w:jc w:val="center"/>
        </w:trPr>
        <w:tc>
          <w:tcPr>
            <w:tcW w:w="1695" w:type="dxa"/>
            <w:vAlign w:val="center"/>
          </w:tcPr>
          <w:p w14:paraId="1E83C1E7" w14:textId="1E804A9A"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14</w:t>
            </w:r>
          </w:p>
        </w:tc>
        <w:tc>
          <w:tcPr>
            <w:tcW w:w="2051" w:type="dxa"/>
            <w:vAlign w:val="center"/>
          </w:tcPr>
          <w:p w14:paraId="3FB27690" w14:textId="3702DC9F"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15851100</w:t>
            </w:r>
          </w:p>
        </w:tc>
        <w:tc>
          <w:tcPr>
            <w:tcW w:w="1685" w:type="dxa"/>
            <w:vAlign w:val="center"/>
          </w:tcPr>
          <w:p w14:paraId="3C7B3C44" w14:textId="4073C95B" w:rsidR="00BB3A42" w:rsidRPr="0043473D" w:rsidRDefault="00BB3A42" w:rsidP="00BB3A42">
            <w:pPr>
              <w:widowControl w:val="0"/>
              <w:jc w:val="center"/>
              <w:rPr>
                <w:sz w:val="16"/>
                <w:szCs w:val="16"/>
              </w:rPr>
            </w:pPr>
            <w:r w:rsidRPr="00875F92">
              <w:rPr>
                <w:rFonts w:ascii="GHEA Grapalat" w:hAnsi="GHEA Grapalat"/>
                <w:sz w:val="16"/>
                <w:szCs w:val="16"/>
              </w:rPr>
              <w:t>Макаронные изделия</w:t>
            </w:r>
          </w:p>
        </w:tc>
        <w:tc>
          <w:tcPr>
            <w:tcW w:w="960" w:type="dxa"/>
            <w:vAlign w:val="center"/>
          </w:tcPr>
          <w:p w14:paraId="5EC3E141"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1BA571AD"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3506C560"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5FCED14F"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1C40B0F2"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78D1074E"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061241E9"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057743D1"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4B7156EE" w14:textId="14727C5B" w:rsidR="00BB3A42" w:rsidRPr="00D071E5" w:rsidRDefault="00BB3A42" w:rsidP="00BB3A42">
            <w:pPr>
              <w:widowControl w:val="0"/>
              <w:jc w:val="center"/>
              <w:rPr>
                <w:rFonts w:ascii="GHEA Grapalat" w:hAnsi="GHEA Grapalat"/>
                <w:sz w:val="16"/>
                <w:szCs w:val="16"/>
              </w:rPr>
            </w:pPr>
          </w:p>
        </w:tc>
        <w:tc>
          <w:tcPr>
            <w:tcW w:w="849" w:type="dxa"/>
            <w:vAlign w:val="center"/>
          </w:tcPr>
          <w:p w14:paraId="5620D688" w14:textId="7473AAF5" w:rsidR="00BB3A42" w:rsidRPr="00D071E5" w:rsidRDefault="00BB3A42" w:rsidP="00BB3A42">
            <w:pPr>
              <w:widowControl w:val="0"/>
              <w:jc w:val="center"/>
              <w:rPr>
                <w:rFonts w:ascii="GHEA Grapalat" w:hAnsi="GHEA Grapalat"/>
                <w:sz w:val="16"/>
                <w:szCs w:val="16"/>
              </w:rPr>
            </w:pPr>
          </w:p>
        </w:tc>
        <w:tc>
          <w:tcPr>
            <w:tcW w:w="962" w:type="dxa"/>
            <w:vAlign w:val="center"/>
          </w:tcPr>
          <w:p w14:paraId="44D2F2BA" w14:textId="68EA02A0" w:rsidR="00BB3A42" w:rsidRPr="00D071E5" w:rsidRDefault="00BB3A42" w:rsidP="00BB3A42">
            <w:pPr>
              <w:widowControl w:val="0"/>
              <w:jc w:val="center"/>
              <w:rPr>
                <w:rFonts w:ascii="GHEA Grapalat" w:hAnsi="GHEA Grapalat"/>
                <w:sz w:val="16"/>
                <w:szCs w:val="16"/>
              </w:rPr>
            </w:pPr>
          </w:p>
        </w:tc>
        <w:tc>
          <w:tcPr>
            <w:tcW w:w="851" w:type="dxa"/>
            <w:vAlign w:val="center"/>
          </w:tcPr>
          <w:p w14:paraId="6BB6A2CF" w14:textId="15C95C63" w:rsidR="00BB3A42" w:rsidRPr="00443D81" w:rsidRDefault="00BB3A42" w:rsidP="00BB3A42">
            <w:pPr>
              <w:widowControl w:val="0"/>
              <w:jc w:val="center"/>
              <w:rPr>
                <w:rFonts w:ascii="GHEA Grapalat" w:hAnsi="GHEA Grapalat"/>
                <w:sz w:val="16"/>
                <w:szCs w:val="16"/>
              </w:rPr>
            </w:pPr>
          </w:p>
        </w:tc>
        <w:tc>
          <w:tcPr>
            <w:tcW w:w="789" w:type="dxa"/>
            <w:vAlign w:val="center"/>
          </w:tcPr>
          <w:p w14:paraId="5890C5DA" w14:textId="25F72814" w:rsidR="00BB3A42" w:rsidRPr="005B23C5" w:rsidRDefault="00BB3A42" w:rsidP="00BB3A42">
            <w:pPr>
              <w:widowControl w:val="0"/>
              <w:jc w:val="center"/>
              <w:rPr>
                <w:rFonts w:ascii="GHEA Grapalat" w:hAnsi="GHEA Grapalat"/>
                <w:sz w:val="16"/>
                <w:szCs w:val="16"/>
              </w:rPr>
            </w:pPr>
          </w:p>
        </w:tc>
      </w:tr>
      <w:tr w:rsidR="00BB3A42" w:rsidRPr="00D071E5" w14:paraId="73FCD33C" w14:textId="77777777" w:rsidTr="00BB3A42">
        <w:trPr>
          <w:trHeight w:val="404"/>
          <w:jc w:val="center"/>
        </w:trPr>
        <w:tc>
          <w:tcPr>
            <w:tcW w:w="1695" w:type="dxa"/>
            <w:vAlign w:val="center"/>
          </w:tcPr>
          <w:p w14:paraId="3EDB5088" w14:textId="3ABAA78D"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15</w:t>
            </w:r>
          </w:p>
        </w:tc>
        <w:tc>
          <w:tcPr>
            <w:tcW w:w="2051" w:type="dxa"/>
            <w:vAlign w:val="center"/>
          </w:tcPr>
          <w:p w14:paraId="7EAD5522" w14:textId="59654AE9"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15331154</w:t>
            </w:r>
          </w:p>
        </w:tc>
        <w:tc>
          <w:tcPr>
            <w:tcW w:w="1685" w:type="dxa"/>
            <w:vAlign w:val="center"/>
          </w:tcPr>
          <w:p w14:paraId="5AA7F07C" w14:textId="0CEB1CE5" w:rsidR="00BB3A42" w:rsidRPr="0043473D" w:rsidRDefault="00BB3A42" w:rsidP="00BB3A42">
            <w:pPr>
              <w:widowControl w:val="0"/>
              <w:jc w:val="center"/>
              <w:rPr>
                <w:sz w:val="16"/>
                <w:szCs w:val="16"/>
              </w:rPr>
            </w:pPr>
            <w:r w:rsidRPr="00875F92">
              <w:rPr>
                <w:rFonts w:ascii="GHEA Grapalat" w:hAnsi="GHEA Grapalat"/>
                <w:sz w:val="16"/>
                <w:szCs w:val="16"/>
              </w:rPr>
              <w:t>Горох</w:t>
            </w:r>
          </w:p>
        </w:tc>
        <w:tc>
          <w:tcPr>
            <w:tcW w:w="960" w:type="dxa"/>
            <w:vAlign w:val="center"/>
          </w:tcPr>
          <w:p w14:paraId="77C1BE0E"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5EA50656"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7BF0F6C4"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6637C220"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041F2876"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3A5FDA62"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0A49BF31"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4A386942"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712AD421" w14:textId="1AC9C862" w:rsidR="00BB3A42" w:rsidRPr="00D071E5" w:rsidRDefault="00BB3A42" w:rsidP="00BB3A42">
            <w:pPr>
              <w:widowControl w:val="0"/>
              <w:jc w:val="center"/>
              <w:rPr>
                <w:rFonts w:ascii="GHEA Grapalat" w:hAnsi="GHEA Grapalat"/>
                <w:sz w:val="16"/>
                <w:szCs w:val="16"/>
              </w:rPr>
            </w:pPr>
          </w:p>
        </w:tc>
        <w:tc>
          <w:tcPr>
            <w:tcW w:w="849" w:type="dxa"/>
            <w:vAlign w:val="center"/>
          </w:tcPr>
          <w:p w14:paraId="1318D6F3" w14:textId="335D3BBE" w:rsidR="00BB3A42" w:rsidRPr="00D071E5" w:rsidRDefault="00BB3A42" w:rsidP="00BB3A42">
            <w:pPr>
              <w:widowControl w:val="0"/>
              <w:jc w:val="center"/>
              <w:rPr>
                <w:rFonts w:ascii="GHEA Grapalat" w:hAnsi="GHEA Grapalat"/>
                <w:sz w:val="16"/>
                <w:szCs w:val="16"/>
              </w:rPr>
            </w:pPr>
          </w:p>
        </w:tc>
        <w:tc>
          <w:tcPr>
            <w:tcW w:w="962" w:type="dxa"/>
            <w:vAlign w:val="center"/>
          </w:tcPr>
          <w:p w14:paraId="3AFADD8D" w14:textId="0695940C" w:rsidR="00BB3A42" w:rsidRPr="00D071E5" w:rsidRDefault="00BB3A42" w:rsidP="00BB3A42">
            <w:pPr>
              <w:widowControl w:val="0"/>
              <w:jc w:val="center"/>
              <w:rPr>
                <w:rFonts w:ascii="GHEA Grapalat" w:hAnsi="GHEA Grapalat"/>
                <w:sz w:val="16"/>
                <w:szCs w:val="16"/>
              </w:rPr>
            </w:pPr>
          </w:p>
        </w:tc>
        <w:tc>
          <w:tcPr>
            <w:tcW w:w="851" w:type="dxa"/>
            <w:vAlign w:val="center"/>
          </w:tcPr>
          <w:p w14:paraId="451249AE" w14:textId="764D17C3" w:rsidR="00BB3A42" w:rsidRPr="00443D81" w:rsidRDefault="00BB3A42" w:rsidP="00BB3A42">
            <w:pPr>
              <w:widowControl w:val="0"/>
              <w:jc w:val="center"/>
              <w:rPr>
                <w:rFonts w:ascii="GHEA Grapalat" w:hAnsi="GHEA Grapalat"/>
                <w:sz w:val="16"/>
                <w:szCs w:val="16"/>
              </w:rPr>
            </w:pPr>
          </w:p>
        </w:tc>
        <w:tc>
          <w:tcPr>
            <w:tcW w:w="789" w:type="dxa"/>
            <w:vAlign w:val="center"/>
          </w:tcPr>
          <w:p w14:paraId="69A181C8" w14:textId="07197293" w:rsidR="00BB3A42" w:rsidRPr="005B23C5" w:rsidRDefault="00BB3A42" w:rsidP="00BB3A42">
            <w:pPr>
              <w:widowControl w:val="0"/>
              <w:jc w:val="center"/>
              <w:rPr>
                <w:rFonts w:ascii="GHEA Grapalat" w:hAnsi="GHEA Grapalat"/>
                <w:sz w:val="16"/>
                <w:szCs w:val="16"/>
              </w:rPr>
            </w:pPr>
          </w:p>
        </w:tc>
      </w:tr>
      <w:tr w:rsidR="00BB3A42" w:rsidRPr="00D071E5" w14:paraId="2BB210C6" w14:textId="77777777" w:rsidTr="00BB3A42">
        <w:trPr>
          <w:trHeight w:val="404"/>
          <w:jc w:val="center"/>
        </w:trPr>
        <w:tc>
          <w:tcPr>
            <w:tcW w:w="1695" w:type="dxa"/>
            <w:vAlign w:val="center"/>
          </w:tcPr>
          <w:p w14:paraId="22B6ED1E" w14:textId="25BA96C7"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16</w:t>
            </w:r>
          </w:p>
        </w:tc>
        <w:tc>
          <w:tcPr>
            <w:tcW w:w="2051" w:type="dxa"/>
            <w:vAlign w:val="center"/>
          </w:tcPr>
          <w:p w14:paraId="5EB35916" w14:textId="43BD120F"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15331153</w:t>
            </w:r>
          </w:p>
        </w:tc>
        <w:tc>
          <w:tcPr>
            <w:tcW w:w="1685" w:type="dxa"/>
            <w:vAlign w:val="center"/>
          </w:tcPr>
          <w:p w14:paraId="216D7BE2" w14:textId="08CB9D80" w:rsidR="00BB3A42" w:rsidRPr="0043473D" w:rsidRDefault="00BB3A42" w:rsidP="00BB3A42">
            <w:pPr>
              <w:widowControl w:val="0"/>
              <w:jc w:val="center"/>
              <w:rPr>
                <w:sz w:val="16"/>
                <w:szCs w:val="16"/>
              </w:rPr>
            </w:pPr>
            <w:r w:rsidRPr="00875F92">
              <w:rPr>
                <w:rFonts w:ascii="GHEA Grapalat" w:hAnsi="GHEA Grapalat"/>
                <w:sz w:val="16"/>
                <w:szCs w:val="16"/>
              </w:rPr>
              <w:t>Чечевица</w:t>
            </w:r>
          </w:p>
        </w:tc>
        <w:tc>
          <w:tcPr>
            <w:tcW w:w="960" w:type="dxa"/>
            <w:vAlign w:val="center"/>
          </w:tcPr>
          <w:p w14:paraId="00364D3F"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3E3E0995"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6D026C99"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110D1F26"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3F70A822"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5FEEE416"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6AB1019F"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2398249A"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1EC0FABE" w14:textId="50797776" w:rsidR="00BB3A42" w:rsidRPr="00D071E5" w:rsidRDefault="00BB3A42" w:rsidP="00BB3A42">
            <w:pPr>
              <w:widowControl w:val="0"/>
              <w:jc w:val="center"/>
              <w:rPr>
                <w:rFonts w:ascii="GHEA Grapalat" w:hAnsi="GHEA Grapalat"/>
                <w:sz w:val="16"/>
                <w:szCs w:val="16"/>
              </w:rPr>
            </w:pPr>
          </w:p>
        </w:tc>
        <w:tc>
          <w:tcPr>
            <w:tcW w:w="849" w:type="dxa"/>
            <w:vAlign w:val="center"/>
          </w:tcPr>
          <w:p w14:paraId="6C6019D8" w14:textId="4ED4B03A" w:rsidR="00BB3A42" w:rsidRPr="00D071E5" w:rsidRDefault="00BB3A42" w:rsidP="00BB3A42">
            <w:pPr>
              <w:widowControl w:val="0"/>
              <w:jc w:val="center"/>
              <w:rPr>
                <w:rFonts w:ascii="GHEA Grapalat" w:hAnsi="GHEA Grapalat"/>
                <w:sz w:val="16"/>
                <w:szCs w:val="16"/>
              </w:rPr>
            </w:pPr>
          </w:p>
        </w:tc>
        <w:tc>
          <w:tcPr>
            <w:tcW w:w="962" w:type="dxa"/>
            <w:vAlign w:val="center"/>
          </w:tcPr>
          <w:p w14:paraId="3DCC76F8" w14:textId="3FA8EE8F" w:rsidR="00BB3A42" w:rsidRPr="00D071E5" w:rsidRDefault="00BB3A42" w:rsidP="00BB3A42">
            <w:pPr>
              <w:widowControl w:val="0"/>
              <w:jc w:val="center"/>
              <w:rPr>
                <w:rFonts w:ascii="GHEA Grapalat" w:hAnsi="GHEA Grapalat"/>
                <w:sz w:val="16"/>
                <w:szCs w:val="16"/>
              </w:rPr>
            </w:pPr>
          </w:p>
        </w:tc>
        <w:tc>
          <w:tcPr>
            <w:tcW w:w="851" w:type="dxa"/>
            <w:vAlign w:val="center"/>
          </w:tcPr>
          <w:p w14:paraId="67FCD98A" w14:textId="412EE8E2" w:rsidR="00BB3A42" w:rsidRPr="00443D81" w:rsidRDefault="00BB3A42" w:rsidP="00BB3A42">
            <w:pPr>
              <w:widowControl w:val="0"/>
              <w:jc w:val="center"/>
              <w:rPr>
                <w:rFonts w:ascii="GHEA Grapalat" w:hAnsi="GHEA Grapalat"/>
                <w:sz w:val="16"/>
                <w:szCs w:val="16"/>
              </w:rPr>
            </w:pPr>
          </w:p>
        </w:tc>
        <w:tc>
          <w:tcPr>
            <w:tcW w:w="789" w:type="dxa"/>
            <w:vAlign w:val="center"/>
          </w:tcPr>
          <w:p w14:paraId="6A326DFA" w14:textId="4A1921B5" w:rsidR="00BB3A42" w:rsidRPr="005B23C5" w:rsidRDefault="00BB3A42" w:rsidP="00BB3A42">
            <w:pPr>
              <w:widowControl w:val="0"/>
              <w:jc w:val="center"/>
              <w:rPr>
                <w:rFonts w:ascii="GHEA Grapalat" w:hAnsi="GHEA Grapalat"/>
                <w:sz w:val="16"/>
                <w:szCs w:val="16"/>
              </w:rPr>
            </w:pPr>
          </w:p>
        </w:tc>
      </w:tr>
      <w:tr w:rsidR="00BB3A42" w:rsidRPr="00D071E5" w14:paraId="139C285B" w14:textId="77777777" w:rsidTr="00BB3A42">
        <w:trPr>
          <w:trHeight w:val="404"/>
          <w:jc w:val="center"/>
        </w:trPr>
        <w:tc>
          <w:tcPr>
            <w:tcW w:w="1695" w:type="dxa"/>
            <w:vAlign w:val="center"/>
          </w:tcPr>
          <w:p w14:paraId="4FF17551" w14:textId="02371FDF"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17</w:t>
            </w:r>
          </w:p>
        </w:tc>
        <w:tc>
          <w:tcPr>
            <w:tcW w:w="2051" w:type="dxa"/>
            <w:vAlign w:val="center"/>
          </w:tcPr>
          <w:p w14:paraId="7D2E9663" w14:textId="622C525D"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15541200</w:t>
            </w:r>
          </w:p>
        </w:tc>
        <w:tc>
          <w:tcPr>
            <w:tcW w:w="1685" w:type="dxa"/>
            <w:vAlign w:val="center"/>
          </w:tcPr>
          <w:p w14:paraId="7F4C5EBA" w14:textId="55AFE8EA" w:rsidR="00BB3A42" w:rsidRPr="0043473D" w:rsidRDefault="00BB3A42" w:rsidP="00BB3A42">
            <w:pPr>
              <w:widowControl w:val="0"/>
              <w:jc w:val="center"/>
              <w:rPr>
                <w:sz w:val="16"/>
                <w:szCs w:val="16"/>
              </w:rPr>
            </w:pPr>
            <w:r w:rsidRPr="00875F92">
              <w:rPr>
                <w:rFonts w:ascii="GHEA Grapalat" w:hAnsi="GHEA Grapalat"/>
                <w:sz w:val="16"/>
                <w:szCs w:val="16"/>
              </w:rPr>
              <w:t>Сыр</w:t>
            </w:r>
          </w:p>
        </w:tc>
        <w:tc>
          <w:tcPr>
            <w:tcW w:w="960" w:type="dxa"/>
            <w:vAlign w:val="center"/>
          </w:tcPr>
          <w:p w14:paraId="2FDB150F"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02C3B44C"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28E884E7"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7B3F5BB9"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48AEB5D4"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718255F6"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3028B74E"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250CE568"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7AC997DA" w14:textId="4513D517" w:rsidR="00BB3A42" w:rsidRPr="00D071E5" w:rsidRDefault="00BB3A42" w:rsidP="00BB3A42">
            <w:pPr>
              <w:widowControl w:val="0"/>
              <w:jc w:val="center"/>
              <w:rPr>
                <w:rFonts w:ascii="GHEA Grapalat" w:hAnsi="GHEA Grapalat"/>
                <w:sz w:val="16"/>
                <w:szCs w:val="16"/>
              </w:rPr>
            </w:pPr>
          </w:p>
        </w:tc>
        <w:tc>
          <w:tcPr>
            <w:tcW w:w="849" w:type="dxa"/>
            <w:vAlign w:val="center"/>
          </w:tcPr>
          <w:p w14:paraId="22D37491" w14:textId="2CAEB2F3" w:rsidR="00BB3A42" w:rsidRPr="00D071E5" w:rsidRDefault="00BB3A42" w:rsidP="00BB3A42">
            <w:pPr>
              <w:widowControl w:val="0"/>
              <w:jc w:val="center"/>
              <w:rPr>
                <w:rFonts w:ascii="GHEA Grapalat" w:hAnsi="GHEA Grapalat"/>
                <w:sz w:val="16"/>
                <w:szCs w:val="16"/>
              </w:rPr>
            </w:pPr>
          </w:p>
        </w:tc>
        <w:tc>
          <w:tcPr>
            <w:tcW w:w="962" w:type="dxa"/>
            <w:vAlign w:val="center"/>
          </w:tcPr>
          <w:p w14:paraId="252BA795" w14:textId="72E740D2" w:rsidR="00BB3A42" w:rsidRPr="00D071E5" w:rsidRDefault="00BB3A42" w:rsidP="00BB3A42">
            <w:pPr>
              <w:widowControl w:val="0"/>
              <w:jc w:val="center"/>
              <w:rPr>
                <w:rFonts w:ascii="GHEA Grapalat" w:hAnsi="GHEA Grapalat"/>
                <w:sz w:val="16"/>
                <w:szCs w:val="16"/>
              </w:rPr>
            </w:pPr>
          </w:p>
        </w:tc>
        <w:tc>
          <w:tcPr>
            <w:tcW w:w="851" w:type="dxa"/>
            <w:vAlign w:val="center"/>
          </w:tcPr>
          <w:p w14:paraId="16C8CEDB" w14:textId="25240BD9" w:rsidR="00BB3A42" w:rsidRPr="00443D81" w:rsidRDefault="00BB3A42" w:rsidP="00BB3A42">
            <w:pPr>
              <w:widowControl w:val="0"/>
              <w:jc w:val="center"/>
              <w:rPr>
                <w:rFonts w:ascii="GHEA Grapalat" w:hAnsi="GHEA Grapalat"/>
                <w:sz w:val="16"/>
                <w:szCs w:val="16"/>
              </w:rPr>
            </w:pPr>
          </w:p>
        </w:tc>
        <w:tc>
          <w:tcPr>
            <w:tcW w:w="789" w:type="dxa"/>
            <w:vAlign w:val="center"/>
          </w:tcPr>
          <w:p w14:paraId="30B4653A" w14:textId="5EE8D444" w:rsidR="00BB3A42" w:rsidRPr="005B23C5" w:rsidRDefault="00BB3A42" w:rsidP="00BB3A42">
            <w:pPr>
              <w:widowControl w:val="0"/>
              <w:jc w:val="center"/>
              <w:rPr>
                <w:rFonts w:ascii="GHEA Grapalat" w:hAnsi="GHEA Grapalat"/>
                <w:sz w:val="16"/>
                <w:szCs w:val="16"/>
              </w:rPr>
            </w:pPr>
          </w:p>
        </w:tc>
      </w:tr>
      <w:tr w:rsidR="00BB3A42" w:rsidRPr="00D071E5" w14:paraId="08968570" w14:textId="77777777" w:rsidTr="00BB3A42">
        <w:trPr>
          <w:trHeight w:val="404"/>
          <w:jc w:val="center"/>
        </w:trPr>
        <w:tc>
          <w:tcPr>
            <w:tcW w:w="1695" w:type="dxa"/>
            <w:vAlign w:val="center"/>
          </w:tcPr>
          <w:p w14:paraId="3A1F8218" w14:textId="17CE5DBE" w:rsidR="00BB3A42" w:rsidRDefault="00BB3A42" w:rsidP="00BB3A42">
            <w:pPr>
              <w:widowControl w:val="0"/>
              <w:jc w:val="center"/>
              <w:rPr>
                <w:rFonts w:ascii="GHEA Grapalat" w:hAnsi="GHEA Grapalat"/>
                <w:sz w:val="16"/>
                <w:szCs w:val="16"/>
                <w:lang w:val="en-US"/>
              </w:rPr>
            </w:pPr>
            <w:r>
              <w:rPr>
                <w:rFonts w:ascii="GHEA Grapalat" w:hAnsi="GHEA Grapalat"/>
                <w:sz w:val="16"/>
                <w:szCs w:val="16"/>
                <w:lang w:val="en-US"/>
              </w:rPr>
              <w:t>18</w:t>
            </w:r>
          </w:p>
        </w:tc>
        <w:tc>
          <w:tcPr>
            <w:tcW w:w="2051" w:type="dxa"/>
            <w:vAlign w:val="center"/>
          </w:tcPr>
          <w:p w14:paraId="65CEB4F3" w14:textId="693A30BA"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15551600</w:t>
            </w:r>
          </w:p>
        </w:tc>
        <w:tc>
          <w:tcPr>
            <w:tcW w:w="1685" w:type="dxa"/>
            <w:vAlign w:val="center"/>
          </w:tcPr>
          <w:p w14:paraId="4600AD23" w14:textId="428E70E1" w:rsidR="00BB3A42" w:rsidRPr="0043473D" w:rsidRDefault="00BB3A42" w:rsidP="00BB3A42">
            <w:pPr>
              <w:widowControl w:val="0"/>
              <w:jc w:val="center"/>
              <w:rPr>
                <w:sz w:val="16"/>
                <w:szCs w:val="16"/>
              </w:rPr>
            </w:pPr>
            <w:r w:rsidRPr="00875F92">
              <w:rPr>
                <w:rFonts w:ascii="GHEA Grapalat" w:hAnsi="GHEA Grapalat"/>
                <w:sz w:val="16"/>
                <w:szCs w:val="16"/>
              </w:rPr>
              <w:t>Йогурт</w:t>
            </w:r>
          </w:p>
        </w:tc>
        <w:tc>
          <w:tcPr>
            <w:tcW w:w="960" w:type="dxa"/>
            <w:vAlign w:val="center"/>
          </w:tcPr>
          <w:p w14:paraId="22FEEFE8"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2946691B"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0D3AF1C6"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2959FEEA"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7C952382"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00801D87"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4DF97BB7"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770BF3BE"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2092CAA5" w14:textId="74A62406" w:rsidR="00BB3A42" w:rsidRPr="00D071E5" w:rsidRDefault="00BB3A42" w:rsidP="00BB3A42">
            <w:pPr>
              <w:widowControl w:val="0"/>
              <w:jc w:val="center"/>
              <w:rPr>
                <w:rFonts w:ascii="GHEA Grapalat" w:hAnsi="GHEA Grapalat"/>
                <w:sz w:val="16"/>
                <w:szCs w:val="16"/>
              </w:rPr>
            </w:pPr>
          </w:p>
        </w:tc>
        <w:tc>
          <w:tcPr>
            <w:tcW w:w="849" w:type="dxa"/>
            <w:vAlign w:val="center"/>
          </w:tcPr>
          <w:p w14:paraId="3A74D0EB" w14:textId="074EC9F3" w:rsidR="00BB3A42" w:rsidRPr="00D071E5" w:rsidRDefault="00BB3A42" w:rsidP="00BB3A42">
            <w:pPr>
              <w:widowControl w:val="0"/>
              <w:jc w:val="center"/>
              <w:rPr>
                <w:rFonts w:ascii="GHEA Grapalat" w:hAnsi="GHEA Grapalat"/>
                <w:sz w:val="16"/>
                <w:szCs w:val="16"/>
              </w:rPr>
            </w:pPr>
          </w:p>
        </w:tc>
        <w:tc>
          <w:tcPr>
            <w:tcW w:w="962" w:type="dxa"/>
            <w:vAlign w:val="center"/>
          </w:tcPr>
          <w:p w14:paraId="2E7F8AF5" w14:textId="1EC1AE77" w:rsidR="00BB3A42" w:rsidRPr="00D071E5" w:rsidRDefault="00BB3A42" w:rsidP="00BB3A42">
            <w:pPr>
              <w:widowControl w:val="0"/>
              <w:jc w:val="center"/>
              <w:rPr>
                <w:rFonts w:ascii="GHEA Grapalat" w:hAnsi="GHEA Grapalat"/>
                <w:sz w:val="16"/>
                <w:szCs w:val="16"/>
              </w:rPr>
            </w:pPr>
          </w:p>
        </w:tc>
        <w:tc>
          <w:tcPr>
            <w:tcW w:w="851" w:type="dxa"/>
            <w:vAlign w:val="center"/>
          </w:tcPr>
          <w:p w14:paraId="6E02ACB2" w14:textId="27CA80F3" w:rsidR="00BB3A42" w:rsidRPr="00443D81" w:rsidRDefault="00BB3A42" w:rsidP="00BB3A42">
            <w:pPr>
              <w:widowControl w:val="0"/>
              <w:jc w:val="center"/>
              <w:rPr>
                <w:rFonts w:ascii="GHEA Grapalat" w:hAnsi="GHEA Grapalat"/>
                <w:sz w:val="16"/>
                <w:szCs w:val="16"/>
              </w:rPr>
            </w:pPr>
          </w:p>
        </w:tc>
        <w:tc>
          <w:tcPr>
            <w:tcW w:w="789" w:type="dxa"/>
            <w:vAlign w:val="center"/>
          </w:tcPr>
          <w:p w14:paraId="77A824BE" w14:textId="24E2B1C4" w:rsidR="00BB3A42" w:rsidRPr="005B23C5" w:rsidRDefault="00BB3A42" w:rsidP="00BB3A42">
            <w:pPr>
              <w:widowControl w:val="0"/>
              <w:jc w:val="center"/>
              <w:rPr>
                <w:rFonts w:ascii="GHEA Grapalat" w:hAnsi="GHEA Grapalat"/>
                <w:sz w:val="16"/>
                <w:szCs w:val="16"/>
              </w:rPr>
            </w:pPr>
          </w:p>
        </w:tc>
      </w:tr>
      <w:tr w:rsidR="00BB3A42" w:rsidRPr="00D071E5" w14:paraId="47AD4A8F" w14:textId="77777777" w:rsidTr="00BB3A42">
        <w:trPr>
          <w:trHeight w:val="404"/>
          <w:jc w:val="center"/>
        </w:trPr>
        <w:tc>
          <w:tcPr>
            <w:tcW w:w="1695" w:type="dxa"/>
            <w:vAlign w:val="center"/>
          </w:tcPr>
          <w:p w14:paraId="1011FA9E" w14:textId="62EF108C" w:rsidR="00BB3A42" w:rsidRDefault="00BB3A42" w:rsidP="00BB3A42">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51" w:type="dxa"/>
            <w:vAlign w:val="center"/>
          </w:tcPr>
          <w:p w14:paraId="1CC83F51" w14:textId="6A0A20F8" w:rsidR="00BB3A42" w:rsidRPr="00BB3A42" w:rsidRDefault="00BB3A42" w:rsidP="00BB3A42">
            <w:pPr>
              <w:widowControl w:val="0"/>
              <w:jc w:val="center"/>
              <w:rPr>
                <w:rFonts w:ascii="GHEA Grapalat" w:hAnsi="GHEA Grapalat"/>
                <w:sz w:val="16"/>
                <w:szCs w:val="16"/>
              </w:rPr>
            </w:pPr>
            <w:r w:rsidRPr="00BB3A42">
              <w:rPr>
                <w:rFonts w:ascii="GHEA Grapalat" w:hAnsi="GHEA Grapalat" w:cs="Calibri"/>
                <w:sz w:val="16"/>
                <w:szCs w:val="16"/>
              </w:rPr>
              <w:t>15333100</w:t>
            </w:r>
          </w:p>
        </w:tc>
        <w:tc>
          <w:tcPr>
            <w:tcW w:w="1685" w:type="dxa"/>
            <w:vAlign w:val="center"/>
          </w:tcPr>
          <w:p w14:paraId="4931B794" w14:textId="0972C61D" w:rsidR="00BB3A42" w:rsidRPr="0043473D" w:rsidRDefault="00BB3A42" w:rsidP="00BB3A42">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960" w:type="dxa"/>
            <w:vAlign w:val="center"/>
          </w:tcPr>
          <w:p w14:paraId="135C889A" w14:textId="77777777" w:rsidR="00BB3A42" w:rsidRPr="00D071E5" w:rsidRDefault="00BB3A42" w:rsidP="00BB3A42">
            <w:pPr>
              <w:widowControl w:val="0"/>
              <w:jc w:val="center"/>
              <w:rPr>
                <w:rFonts w:ascii="GHEA Grapalat" w:hAnsi="GHEA Grapalat"/>
                <w:sz w:val="16"/>
                <w:szCs w:val="16"/>
              </w:rPr>
            </w:pPr>
          </w:p>
        </w:tc>
        <w:tc>
          <w:tcPr>
            <w:tcW w:w="979" w:type="dxa"/>
            <w:vAlign w:val="center"/>
          </w:tcPr>
          <w:p w14:paraId="5FF13BA2" w14:textId="77777777" w:rsidR="00BB3A42" w:rsidRPr="00D071E5" w:rsidRDefault="00BB3A42" w:rsidP="00BB3A42">
            <w:pPr>
              <w:widowControl w:val="0"/>
              <w:jc w:val="center"/>
              <w:rPr>
                <w:rFonts w:ascii="GHEA Grapalat" w:hAnsi="GHEA Grapalat"/>
                <w:sz w:val="16"/>
                <w:szCs w:val="16"/>
              </w:rPr>
            </w:pPr>
          </w:p>
        </w:tc>
        <w:tc>
          <w:tcPr>
            <w:tcW w:w="692" w:type="dxa"/>
            <w:vAlign w:val="center"/>
          </w:tcPr>
          <w:p w14:paraId="44899ED3" w14:textId="77777777" w:rsidR="00BB3A42" w:rsidRPr="00D071E5" w:rsidRDefault="00BB3A42" w:rsidP="00BB3A42">
            <w:pPr>
              <w:widowControl w:val="0"/>
              <w:jc w:val="center"/>
              <w:rPr>
                <w:rFonts w:ascii="GHEA Grapalat" w:hAnsi="GHEA Grapalat"/>
                <w:sz w:val="16"/>
                <w:szCs w:val="16"/>
              </w:rPr>
            </w:pPr>
          </w:p>
        </w:tc>
        <w:tc>
          <w:tcPr>
            <w:tcW w:w="837" w:type="dxa"/>
            <w:vAlign w:val="center"/>
          </w:tcPr>
          <w:p w14:paraId="6E9EF0D9" w14:textId="77777777" w:rsidR="00BB3A42" w:rsidRPr="00D071E5" w:rsidRDefault="00BB3A42" w:rsidP="00BB3A42">
            <w:pPr>
              <w:widowControl w:val="0"/>
              <w:jc w:val="center"/>
              <w:rPr>
                <w:rFonts w:ascii="GHEA Grapalat" w:hAnsi="GHEA Grapalat"/>
                <w:sz w:val="16"/>
                <w:szCs w:val="16"/>
              </w:rPr>
            </w:pPr>
          </w:p>
        </w:tc>
        <w:tc>
          <w:tcPr>
            <w:tcW w:w="535" w:type="dxa"/>
            <w:vAlign w:val="center"/>
          </w:tcPr>
          <w:p w14:paraId="628A99C2" w14:textId="77777777" w:rsidR="00BB3A42" w:rsidRPr="00D071E5" w:rsidRDefault="00BB3A42" w:rsidP="00BB3A42">
            <w:pPr>
              <w:widowControl w:val="0"/>
              <w:jc w:val="center"/>
              <w:rPr>
                <w:rFonts w:ascii="GHEA Grapalat" w:hAnsi="GHEA Grapalat"/>
                <w:sz w:val="16"/>
                <w:szCs w:val="16"/>
              </w:rPr>
            </w:pPr>
          </w:p>
        </w:tc>
        <w:tc>
          <w:tcPr>
            <w:tcW w:w="606" w:type="dxa"/>
            <w:vAlign w:val="center"/>
          </w:tcPr>
          <w:p w14:paraId="7A399B16" w14:textId="77777777" w:rsidR="00BB3A42" w:rsidRPr="00D071E5" w:rsidRDefault="00BB3A42" w:rsidP="00BB3A42">
            <w:pPr>
              <w:widowControl w:val="0"/>
              <w:jc w:val="center"/>
              <w:rPr>
                <w:rFonts w:ascii="GHEA Grapalat" w:hAnsi="GHEA Grapalat"/>
                <w:sz w:val="16"/>
                <w:szCs w:val="16"/>
              </w:rPr>
            </w:pPr>
          </w:p>
        </w:tc>
        <w:tc>
          <w:tcPr>
            <w:tcW w:w="698" w:type="dxa"/>
            <w:vAlign w:val="center"/>
          </w:tcPr>
          <w:p w14:paraId="0EFFA59D" w14:textId="77777777" w:rsidR="00BB3A42" w:rsidRPr="00D071E5" w:rsidRDefault="00BB3A42" w:rsidP="00BB3A42">
            <w:pPr>
              <w:widowControl w:val="0"/>
              <w:jc w:val="center"/>
              <w:rPr>
                <w:rFonts w:ascii="GHEA Grapalat" w:hAnsi="GHEA Grapalat"/>
                <w:sz w:val="16"/>
                <w:szCs w:val="16"/>
              </w:rPr>
            </w:pPr>
          </w:p>
        </w:tc>
        <w:tc>
          <w:tcPr>
            <w:tcW w:w="823" w:type="dxa"/>
            <w:vAlign w:val="center"/>
          </w:tcPr>
          <w:p w14:paraId="00812D03" w14:textId="77777777" w:rsidR="00BB3A42" w:rsidRPr="00D071E5" w:rsidRDefault="00BB3A42" w:rsidP="00BB3A42">
            <w:pPr>
              <w:widowControl w:val="0"/>
              <w:jc w:val="center"/>
              <w:rPr>
                <w:rFonts w:ascii="GHEA Grapalat" w:hAnsi="GHEA Grapalat"/>
                <w:sz w:val="16"/>
                <w:szCs w:val="16"/>
              </w:rPr>
            </w:pPr>
          </w:p>
        </w:tc>
        <w:tc>
          <w:tcPr>
            <w:tcW w:w="893" w:type="dxa"/>
            <w:vAlign w:val="center"/>
          </w:tcPr>
          <w:p w14:paraId="76A88FAC" w14:textId="4EF49F4B" w:rsidR="00BB3A42" w:rsidRPr="00D071E5" w:rsidRDefault="00BB3A42" w:rsidP="00BB3A42">
            <w:pPr>
              <w:widowControl w:val="0"/>
              <w:jc w:val="center"/>
              <w:rPr>
                <w:rFonts w:ascii="GHEA Grapalat" w:hAnsi="GHEA Grapalat"/>
                <w:sz w:val="16"/>
                <w:szCs w:val="16"/>
              </w:rPr>
            </w:pPr>
          </w:p>
        </w:tc>
        <w:tc>
          <w:tcPr>
            <w:tcW w:w="849" w:type="dxa"/>
            <w:vAlign w:val="center"/>
          </w:tcPr>
          <w:p w14:paraId="3B9CB38B" w14:textId="63870C6D" w:rsidR="00BB3A42" w:rsidRPr="00D071E5" w:rsidRDefault="00BB3A42" w:rsidP="00BB3A42">
            <w:pPr>
              <w:widowControl w:val="0"/>
              <w:jc w:val="center"/>
              <w:rPr>
                <w:rFonts w:ascii="GHEA Grapalat" w:hAnsi="GHEA Grapalat"/>
                <w:sz w:val="16"/>
                <w:szCs w:val="16"/>
              </w:rPr>
            </w:pPr>
          </w:p>
        </w:tc>
        <w:tc>
          <w:tcPr>
            <w:tcW w:w="962" w:type="dxa"/>
            <w:vAlign w:val="center"/>
          </w:tcPr>
          <w:p w14:paraId="05A0BCD5" w14:textId="51B9E4B0" w:rsidR="00BB3A42" w:rsidRPr="00D071E5" w:rsidRDefault="00BB3A42" w:rsidP="00BB3A42">
            <w:pPr>
              <w:widowControl w:val="0"/>
              <w:jc w:val="center"/>
              <w:rPr>
                <w:rFonts w:ascii="GHEA Grapalat" w:hAnsi="GHEA Grapalat"/>
                <w:sz w:val="16"/>
                <w:szCs w:val="16"/>
              </w:rPr>
            </w:pPr>
          </w:p>
        </w:tc>
        <w:tc>
          <w:tcPr>
            <w:tcW w:w="851" w:type="dxa"/>
            <w:vAlign w:val="center"/>
          </w:tcPr>
          <w:p w14:paraId="0278E8FC" w14:textId="199A5BA1" w:rsidR="00BB3A42" w:rsidRPr="00443D81" w:rsidRDefault="00BB3A42" w:rsidP="00BB3A42">
            <w:pPr>
              <w:widowControl w:val="0"/>
              <w:jc w:val="center"/>
              <w:rPr>
                <w:rFonts w:ascii="GHEA Grapalat" w:hAnsi="GHEA Grapalat"/>
                <w:sz w:val="16"/>
                <w:szCs w:val="16"/>
              </w:rPr>
            </w:pPr>
          </w:p>
        </w:tc>
        <w:tc>
          <w:tcPr>
            <w:tcW w:w="789" w:type="dxa"/>
            <w:vAlign w:val="center"/>
          </w:tcPr>
          <w:p w14:paraId="738EC876" w14:textId="24C0F597" w:rsidR="00BB3A42" w:rsidRPr="005B23C5" w:rsidRDefault="00BB3A42" w:rsidP="00BB3A42">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582A74">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подтверждения в двустороннем порядке настоящего Акта,</w:t>
      </w:r>
      <w:r w:rsidRPr="00D071E5">
        <w:rPr>
          <w:rFonts w:ascii="GHEA Grapalat" w:hAnsi="GHEA Grapalat"/>
        </w:rPr>
        <w:t>являются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15D83" w14:textId="77777777" w:rsidR="00D83BE4" w:rsidRDefault="00D83BE4">
      <w:r>
        <w:separator/>
      </w:r>
    </w:p>
  </w:endnote>
  <w:endnote w:type="continuationSeparator" w:id="0">
    <w:p w14:paraId="6EE1673F" w14:textId="77777777" w:rsidR="00D83BE4" w:rsidRDefault="00D83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27FF5F81"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75F7C">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2957" w14:textId="77777777" w:rsidR="00D83BE4" w:rsidRDefault="00D83BE4">
      <w:r>
        <w:separator/>
      </w:r>
    </w:p>
  </w:footnote>
  <w:footnote w:type="continuationSeparator" w:id="0">
    <w:p w14:paraId="6FFAB463" w14:textId="77777777" w:rsidR="00D83BE4" w:rsidRDefault="00D83BE4">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180F"/>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55"/>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39A3"/>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3ED"/>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D2F"/>
    <w:rsid w:val="003D2FE2"/>
    <w:rsid w:val="003D3964"/>
    <w:rsid w:val="003D56A5"/>
    <w:rsid w:val="003D5C8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1BB"/>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73D"/>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E10"/>
    <w:rsid w:val="00571F29"/>
    <w:rsid w:val="005739AB"/>
    <w:rsid w:val="005744FC"/>
    <w:rsid w:val="00575C75"/>
    <w:rsid w:val="00576B25"/>
    <w:rsid w:val="00576D5D"/>
    <w:rsid w:val="00577582"/>
    <w:rsid w:val="00580F33"/>
    <w:rsid w:val="00581057"/>
    <w:rsid w:val="0058298C"/>
    <w:rsid w:val="00582A74"/>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3895"/>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1A8"/>
    <w:rsid w:val="005F465C"/>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65C"/>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0CE9"/>
    <w:rsid w:val="007F12DE"/>
    <w:rsid w:val="007F1314"/>
    <w:rsid w:val="007F281F"/>
    <w:rsid w:val="007F4F43"/>
    <w:rsid w:val="007F503F"/>
    <w:rsid w:val="007F5A5F"/>
    <w:rsid w:val="007F6722"/>
    <w:rsid w:val="00800EDC"/>
    <w:rsid w:val="008013BF"/>
    <w:rsid w:val="008013DA"/>
    <w:rsid w:val="00801A4F"/>
    <w:rsid w:val="00801AC7"/>
    <w:rsid w:val="00802C55"/>
    <w:rsid w:val="008030B6"/>
    <w:rsid w:val="00803ED8"/>
    <w:rsid w:val="008040A9"/>
    <w:rsid w:val="0080437A"/>
    <w:rsid w:val="00804508"/>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907"/>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E94"/>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8F1"/>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236"/>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85B"/>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13F"/>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3F76"/>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2DF"/>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217"/>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05DA"/>
    <w:rsid w:val="00BA17C2"/>
    <w:rsid w:val="00BA2853"/>
    <w:rsid w:val="00BA3554"/>
    <w:rsid w:val="00BA4AEC"/>
    <w:rsid w:val="00BA632C"/>
    <w:rsid w:val="00BA6E63"/>
    <w:rsid w:val="00BA7128"/>
    <w:rsid w:val="00BB1C9B"/>
    <w:rsid w:val="00BB3575"/>
    <w:rsid w:val="00BB3A42"/>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BAA"/>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87C3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03D"/>
    <w:rsid w:val="00CA4510"/>
    <w:rsid w:val="00CA485E"/>
    <w:rsid w:val="00CA4AB2"/>
    <w:rsid w:val="00CA5671"/>
    <w:rsid w:val="00CA56CC"/>
    <w:rsid w:val="00CA590C"/>
    <w:rsid w:val="00CA5B8D"/>
    <w:rsid w:val="00CA5DD1"/>
    <w:rsid w:val="00CA5E3A"/>
    <w:rsid w:val="00CA70BE"/>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2FE4"/>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4B4F"/>
    <w:rsid w:val="00D356C3"/>
    <w:rsid w:val="00D359EB"/>
    <w:rsid w:val="00D35DF2"/>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DDA"/>
    <w:rsid w:val="00D62855"/>
    <w:rsid w:val="00D62C0F"/>
    <w:rsid w:val="00D62D55"/>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3BE4"/>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0B2A"/>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0A3"/>
    <w:rsid w:val="00E2620A"/>
    <w:rsid w:val="00E2624C"/>
    <w:rsid w:val="00E267E5"/>
    <w:rsid w:val="00E26A48"/>
    <w:rsid w:val="00E30F0C"/>
    <w:rsid w:val="00E31A0F"/>
    <w:rsid w:val="00E32500"/>
    <w:rsid w:val="00E326DD"/>
    <w:rsid w:val="00E327B8"/>
    <w:rsid w:val="00E32CC2"/>
    <w:rsid w:val="00E32D5B"/>
    <w:rsid w:val="00E32DD7"/>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069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F7C"/>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2AF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7B7"/>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1855A-C32F-4642-BAA2-D1F87CD96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68</Pages>
  <Words>19110</Words>
  <Characters>108930</Characters>
  <Application>Microsoft Office Word</Application>
  <DocSecurity>0</DocSecurity>
  <Lines>907</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127785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69</cp:revision>
  <cp:lastPrinted>2020-12-03T04:19:00Z</cp:lastPrinted>
  <dcterms:created xsi:type="dcterms:W3CDTF">2020-11-23T04:16:00Z</dcterms:created>
  <dcterms:modified xsi:type="dcterms:W3CDTF">2025-12-09T21:51:00Z</dcterms:modified>
</cp:coreProperties>
</file>